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1EFE281A" w14:textId="77777777" w:rsidR="00CE1B34" w:rsidRPr="00CE1B34" w:rsidRDefault="0013110C" w:rsidP="00CE1B34">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CE1B34" w:rsidRPr="00CE1B34">
        <w:rPr>
          <w:rFonts w:ascii="Cambria" w:hAnsi="Cambria" w:cs="Arial"/>
          <w:sz w:val="22"/>
          <w:szCs w:val="22"/>
          <w:lang w:eastAsia="pl-PL"/>
        </w:rPr>
        <w:t>Wykonywanie usług z</w:t>
      </w:r>
    </w:p>
    <w:p w14:paraId="34C1FEC7" w14:textId="12E484A9" w:rsidR="008A3CC8" w:rsidRPr="002821F1" w:rsidRDefault="00CE1B34" w:rsidP="00CE1B34">
      <w:pPr>
        <w:suppressAutoHyphens w:val="0"/>
        <w:spacing w:before="120"/>
        <w:jc w:val="both"/>
        <w:rPr>
          <w:rFonts w:ascii="Cambria" w:hAnsi="Cambria" w:cs="Arial"/>
          <w:sz w:val="22"/>
          <w:szCs w:val="22"/>
          <w:lang w:eastAsia="pl-PL"/>
        </w:rPr>
      </w:pPr>
      <w:r w:rsidRPr="00CE1B34">
        <w:rPr>
          <w:rFonts w:ascii="Cambria" w:hAnsi="Cambria" w:cs="Arial"/>
          <w:sz w:val="22"/>
          <w:szCs w:val="22"/>
          <w:lang w:eastAsia="pl-PL"/>
        </w:rPr>
        <w:t>zakresu gospodarki leśnej na terenie Nadleśnictwa Łosie w roku 202</w:t>
      </w:r>
      <w:r>
        <w:rPr>
          <w:rFonts w:ascii="Cambria" w:hAnsi="Cambria" w:cs="Arial"/>
          <w:sz w:val="22"/>
          <w:szCs w:val="22"/>
          <w:lang w:eastAsia="pl-PL"/>
        </w:rPr>
        <w:t xml:space="preserve">5 </w:t>
      </w:r>
      <w:r w:rsidR="0013110C" w:rsidRPr="002821F1">
        <w:rPr>
          <w:rFonts w:ascii="Cambria" w:hAnsi="Cambria" w:cs="Arial"/>
          <w:sz w:val="22"/>
          <w:szCs w:val="22"/>
          <w:lang w:eastAsia="pl-PL"/>
        </w:rPr>
        <w:t xml:space="preserve">przeprowadzonym w trybie </w:t>
      </w:r>
      <w:r w:rsidRPr="00CE1B34">
        <w:rPr>
          <w:rFonts w:ascii="Cambria" w:hAnsi="Cambria" w:cs="Arial"/>
          <w:sz w:val="22"/>
          <w:szCs w:val="22"/>
          <w:lang w:eastAsia="pl-PL"/>
        </w:rPr>
        <w:t>przetargu</w:t>
      </w:r>
      <w:r>
        <w:rPr>
          <w:rFonts w:ascii="Cambria" w:hAnsi="Cambria" w:cs="Arial"/>
          <w:sz w:val="22"/>
          <w:szCs w:val="22"/>
          <w:lang w:eastAsia="pl-PL"/>
        </w:rPr>
        <w:t xml:space="preserve"> </w:t>
      </w:r>
      <w:r w:rsidRPr="00CE1B34">
        <w:rPr>
          <w:rFonts w:ascii="Cambria" w:hAnsi="Cambria" w:cs="Arial"/>
          <w:sz w:val="22"/>
          <w:szCs w:val="22"/>
          <w:lang w:eastAsia="pl-PL"/>
        </w:rPr>
        <w:t>nieograniczonego</w:t>
      </w:r>
      <w:r w:rsidR="0013110C"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0013110C"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6C3BE12C"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CE1B34">
        <w:rPr>
          <w:rFonts w:ascii="Cambria" w:hAnsi="Cambria" w:cs="Arial"/>
          <w:sz w:val="22"/>
          <w:szCs w:val="22"/>
          <w:lang w:eastAsia="pl-PL"/>
        </w:rPr>
        <w:t xml:space="preserve">Łosie </w:t>
      </w:r>
      <w:r w:rsidR="00BB4013" w:rsidRPr="002821F1">
        <w:rPr>
          <w:rFonts w:ascii="Cambria" w:hAnsi="Cambria" w:cs="Arial"/>
          <w:sz w:val="22"/>
          <w:szCs w:val="22"/>
          <w:lang w:eastAsia="pl-PL"/>
        </w:rPr>
        <w:t xml:space="preserve"> w roku </w:t>
      </w:r>
      <w:r w:rsidR="00CE1B34">
        <w:rPr>
          <w:rFonts w:ascii="Cambria" w:hAnsi="Cambria" w:cs="Arial"/>
          <w:sz w:val="22"/>
          <w:szCs w:val="22"/>
          <w:lang w:eastAsia="pl-PL"/>
        </w:rPr>
        <w:t>2025</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616673AC"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w:t>
      </w:r>
      <w:r w:rsidR="006F0139">
        <w:rPr>
          <w:rFonts w:ascii="Cambria" w:hAnsi="Cambria" w:cs="Arial"/>
          <w:sz w:val="22"/>
          <w:szCs w:val="22"/>
          <w:lang w:eastAsia="pl-PL"/>
        </w:rPr>
        <w:t xml:space="preserve">lub już podlega </w:t>
      </w:r>
      <w:r w:rsidRPr="002821F1">
        <w:rPr>
          <w:rFonts w:ascii="Cambria" w:hAnsi="Cambria" w:cs="Arial"/>
          <w:sz w:val="22"/>
          <w:szCs w:val="22"/>
          <w:lang w:eastAsia="pl-PL"/>
        </w:rPr>
        <w:t>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1BE6EB4B" w14:textId="40C9F1C5" w:rsidR="00CE1B34" w:rsidRDefault="0013110C" w:rsidP="00CE1B3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r>
      <w:r w:rsidR="00CE1B34">
        <w:rPr>
          <w:rFonts w:ascii="Cambria" w:eastAsia="Calibri" w:hAnsi="Cambria" w:cs="Arial"/>
          <w:sz w:val="22"/>
          <w:szCs w:val="22"/>
          <w:lang w:eastAsia="en-US"/>
        </w:rPr>
        <w:t xml:space="preserve">umowę o Podwykonawstwo </w:t>
      </w:r>
    </w:p>
    <w:p w14:paraId="0C2D8F60" w14:textId="23B96F13" w:rsidR="0013110C" w:rsidRPr="002821F1" w:rsidRDefault="0013110C" w:rsidP="00CE1B34">
      <w:pPr>
        <w:suppressAutoHyphens w:val="0"/>
        <w:autoSpaceDE w:val="0"/>
        <w:autoSpaceDN w:val="0"/>
        <w:adjustRightInd w:val="0"/>
        <w:spacing w:before="120"/>
        <w:ind w:left="1134"/>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1A4566A8"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CE1B34" w:rsidRPr="00CE1B34">
        <w:rPr>
          <w:rFonts w:ascii="Cambria" w:hAnsi="Cambria" w:cs="Arial"/>
          <w:sz w:val="22"/>
          <w:szCs w:val="22"/>
          <w:lang w:eastAsia="pl-PL"/>
        </w:rPr>
        <w:t>PEPPOL:7380006744</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4C8FA926"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CE1B34">
        <w:rPr>
          <w:rFonts w:ascii="Cambria" w:hAnsi="Cambria" w:cs="Arial"/>
          <w:sz w:val="22"/>
          <w:szCs w:val="22"/>
          <w:lang w:eastAsia="pl-PL"/>
        </w:rPr>
        <w:t>siedziby Nadleśnictwa Łosie, Łosie 39, 38-312 Ropa</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473171CF"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r>
      <w:r w:rsidR="00CE1B34">
        <w:rPr>
          <w:rFonts w:ascii="Cambria" w:hAnsi="Cambria" w:cs="Arial"/>
          <w:sz w:val="22"/>
          <w:szCs w:val="22"/>
          <w:lang w:eastAsia="pl-PL"/>
        </w:rPr>
        <w:t xml:space="preserve">Łosie 39 38-312 Ropa </w:t>
      </w:r>
    </w:p>
    <w:p w14:paraId="3D72CA06" w14:textId="7F003D64" w:rsidR="006D76B4" w:rsidRPr="00CE1B34" w:rsidRDefault="006D76B4" w:rsidP="006D76B4">
      <w:pPr>
        <w:suppressAutoHyphens w:val="0"/>
        <w:spacing w:before="120"/>
        <w:ind w:left="567"/>
        <w:jc w:val="both"/>
        <w:rPr>
          <w:rFonts w:ascii="Cambria" w:hAnsi="Cambria" w:cs="Arial"/>
          <w:sz w:val="22"/>
          <w:szCs w:val="22"/>
          <w:lang w:val="en-US" w:eastAsia="pl-PL"/>
        </w:rPr>
      </w:pPr>
      <w:r w:rsidRPr="00CE1B34">
        <w:rPr>
          <w:rFonts w:ascii="Cambria" w:hAnsi="Cambria" w:cs="Arial"/>
          <w:sz w:val="22"/>
          <w:szCs w:val="22"/>
          <w:lang w:val="en-US" w:eastAsia="pl-PL"/>
        </w:rPr>
        <w:t xml:space="preserve">e-mail: </w:t>
      </w:r>
      <w:r w:rsidRPr="00CE1B34">
        <w:rPr>
          <w:rFonts w:ascii="Cambria" w:hAnsi="Cambria" w:cs="Arial"/>
          <w:sz w:val="22"/>
          <w:szCs w:val="22"/>
          <w:lang w:val="en-US" w:eastAsia="pl-PL"/>
        </w:rPr>
        <w:tab/>
      </w:r>
      <w:r w:rsidRPr="00CE1B34">
        <w:rPr>
          <w:rFonts w:ascii="Cambria" w:hAnsi="Cambria" w:cs="Arial"/>
          <w:sz w:val="22"/>
          <w:szCs w:val="22"/>
          <w:lang w:val="en-US" w:eastAsia="pl-PL"/>
        </w:rPr>
        <w:tab/>
      </w:r>
      <w:r w:rsidRPr="00CE1B34">
        <w:rPr>
          <w:rFonts w:ascii="Cambria" w:hAnsi="Cambria" w:cs="Arial"/>
          <w:sz w:val="22"/>
          <w:szCs w:val="22"/>
          <w:lang w:val="en-US" w:eastAsia="pl-PL"/>
        </w:rPr>
        <w:tab/>
      </w:r>
      <w:hyperlink r:id="rId8" w:history="1">
        <w:r w:rsidR="00CE1B34" w:rsidRPr="00CD447C">
          <w:rPr>
            <w:rStyle w:val="Hipercze"/>
            <w:rFonts w:ascii="Cambria" w:hAnsi="Cambria" w:cs="Arial"/>
            <w:sz w:val="22"/>
            <w:szCs w:val="22"/>
            <w:lang w:val="en-US" w:eastAsia="pl-PL"/>
          </w:rPr>
          <w:t>losie@krakow.lasy.gov.pl</w:t>
        </w:r>
      </w:hyperlink>
      <w:r w:rsidR="00CE1B34">
        <w:rPr>
          <w:rFonts w:ascii="Cambria" w:hAnsi="Cambria" w:cs="Arial"/>
          <w:sz w:val="22"/>
          <w:szCs w:val="22"/>
          <w:lang w:val="en-US" w:eastAsia="pl-PL"/>
        </w:rPr>
        <w:t xml:space="preserve"> </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2464F4D2" w:rsidR="0013110C" w:rsidRPr="002821F1" w:rsidRDefault="0013110C" w:rsidP="00EC7FF7">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46D70F61" w14:textId="77777777" w:rsidR="00EC7FF7" w:rsidRPr="002821F1" w:rsidRDefault="00EC7FF7" w:rsidP="00EC7FF7">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t xml:space="preserve">Załącznik nr 2 do Umowy  </w:t>
      </w:r>
    </w:p>
    <w:p w14:paraId="4375D627" w14:textId="77777777" w:rsidR="00EC7FF7" w:rsidRPr="002821F1" w:rsidRDefault="00EC7FF7" w:rsidP="00EC7FF7">
      <w:pPr>
        <w:tabs>
          <w:tab w:val="left" w:pos="1134"/>
        </w:tabs>
        <w:suppressAutoHyphens w:val="0"/>
        <w:spacing w:before="120"/>
        <w:jc w:val="center"/>
        <w:rPr>
          <w:rFonts w:ascii="Cambria" w:hAnsi="Cambria" w:cs="Arial"/>
          <w:b/>
          <w:color w:val="000000"/>
          <w:sz w:val="22"/>
          <w:szCs w:val="22"/>
          <w:lang w:eastAsia="pl-PL"/>
        </w:rPr>
      </w:pPr>
    </w:p>
    <w:p w14:paraId="1AA56ED0" w14:textId="77777777" w:rsidR="00EC7FF7" w:rsidRDefault="00EC7FF7" w:rsidP="00EC7FF7">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5798D077" w14:textId="77777777" w:rsidR="00EC7FF7" w:rsidRDefault="00EC7FF7" w:rsidP="00EC7FF7">
      <w:pPr>
        <w:tabs>
          <w:tab w:val="left" w:pos="1134"/>
        </w:tabs>
        <w:suppressAutoHyphens w:val="0"/>
        <w:spacing w:before="120"/>
        <w:jc w:val="both"/>
        <w:rPr>
          <w:rFonts w:ascii="Cambria" w:hAnsi="Cambria" w:cs="Arial"/>
          <w:b/>
          <w:color w:val="000000"/>
          <w:sz w:val="22"/>
          <w:szCs w:val="22"/>
          <w:lang w:eastAsia="pl-PL"/>
        </w:rPr>
      </w:pPr>
    </w:p>
    <w:p w14:paraId="1C825A32"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Pr>
          <w:rFonts w:ascii="Cambria" w:hAnsi="Cambria" w:cs="Arial"/>
          <w:b/>
          <w:color w:val="000000"/>
          <w:sz w:val="22"/>
          <w:szCs w:val="22"/>
          <w:lang w:eastAsia="pl-PL"/>
        </w:rPr>
        <w:t>1.</w:t>
      </w:r>
      <w:r w:rsidRPr="00E4668C">
        <w:rPr>
          <w:rFonts w:ascii="Cambria" w:hAnsi="Cambria" w:cs="Arial"/>
          <w:b/>
          <w:color w:val="000000"/>
          <w:sz w:val="22"/>
          <w:szCs w:val="22"/>
          <w:lang w:eastAsia="pl-PL"/>
        </w:rPr>
        <w:t>Urazy powodowane ruchomymi częściami maszyn, hałas,</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wibracje (pilarka spalinowa)</w:t>
      </w:r>
    </w:p>
    <w:p w14:paraId="4FCAF865"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2. Urazy powodowane przez narzędzia podstawowe lub</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narzędzia z własnym napędem (narzędzia pomocnicze)</w:t>
      </w:r>
    </w:p>
    <w:p w14:paraId="38A8186D"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3. Środki transportu oraz transportowane materiały</w:t>
      </w:r>
    </w:p>
    <w:p w14:paraId="23BDF05B"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4. Poślizgnięcia, potknięcia, upadki (nierówne podłoże, warunki</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meteorologiczne, teren leśny)</w:t>
      </w:r>
    </w:p>
    <w:p w14:paraId="48BA95F8"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 xml:space="preserve">5. Upadki osób i przedmiotów z wysokości </w:t>
      </w:r>
      <w:r>
        <w:rPr>
          <w:rFonts w:ascii="Cambria" w:hAnsi="Cambria" w:cs="Arial"/>
          <w:b/>
          <w:color w:val="000000"/>
          <w:sz w:val="22"/>
          <w:szCs w:val="22"/>
          <w:lang w:eastAsia="pl-PL"/>
        </w:rPr>
        <w:t>(</w:t>
      </w:r>
      <w:r w:rsidRPr="00E4668C">
        <w:rPr>
          <w:rFonts w:ascii="Cambria" w:hAnsi="Cambria" w:cs="Arial"/>
          <w:b/>
          <w:color w:val="000000"/>
          <w:sz w:val="22"/>
          <w:szCs w:val="22"/>
          <w:lang w:eastAsia="pl-PL"/>
        </w:rPr>
        <w:t>ścinane drzewa,</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spadające gałęzie)</w:t>
      </w:r>
    </w:p>
    <w:p w14:paraId="39182CCD"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6. Wystające elementy, ostre krawędzie (obrabiany surowiec)</w:t>
      </w:r>
    </w:p>
    <w:p w14:paraId="6F7B88EA"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 xml:space="preserve">7. Zmienne warunki atmosferyczne </w:t>
      </w:r>
      <w:r>
        <w:rPr>
          <w:rFonts w:ascii="Cambria" w:hAnsi="Cambria" w:cs="Arial"/>
          <w:b/>
          <w:color w:val="000000"/>
          <w:sz w:val="22"/>
          <w:szCs w:val="22"/>
          <w:lang w:eastAsia="pl-PL"/>
        </w:rPr>
        <w:t>(</w:t>
      </w:r>
      <w:r w:rsidRPr="00E4668C">
        <w:rPr>
          <w:rFonts w:ascii="Cambria" w:hAnsi="Cambria" w:cs="Arial"/>
          <w:b/>
          <w:color w:val="000000"/>
          <w:sz w:val="22"/>
          <w:szCs w:val="22"/>
          <w:lang w:eastAsia="pl-PL"/>
        </w:rPr>
        <w:t>mikroklimat gorący, zimny,</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zmienna wilgotność)</w:t>
      </w:r>
    </w:p>
    <w:p w14:paraId="71406E0B"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8. Szkodliwe substancje chemiczne (środki ochrony roślin,</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repelenty)</w:t>
      </w:r>
    </w:p>
    <w:p w14:paraId="4FCA91B5"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9. Drobnoustroje chorobotwórcze (kleszcze)</w:t>
      </w:r>
    </w:p>
    <w:p w14:paraId="2944B462"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10. Pogryzienia przez zwierzęta (</w:t>
      </w:r>
      <w:r>
        <w:rPr>
          <w:rFonts w:ascii="Cambria" w:hAnsi="Cambria" w:cs="Arial"/>
          <w:b/>
          <w:color w:val="000000"/>
          <w:sz w:val="22"/>
          <w:szCs w:val="22"/>
          <w:lang w:eastAsia="pl-PL"/>
        </w:rPr>
        <w:t>f</w:t>
      </w:r>
      <w:r w:rsidRPr="00E4668C">
        <w:rPr>
          <w:rFonts w:ascii="Cambria" w:hAnsi="Cambria" w:cs="Arial"/>
          <w:b/>
          <w:color w:val="000000"/>
          <w:sz w:val="22"/>
          <w:szCs w:val="22"/>
          <w:lang w:eastAsia="pl-PL"/>
        </w:rPr>
        <w:t>auna leśna)</w:t>
      </w:r>
    </w:p>
    <w:p w14:paraId="4BC8CF18"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11. Wymuszona pozycja ciała przy pracy (wymogi</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technologiczne)</w:t>
      </w:r>
    </w:p>
    <w:p w14:paraId="71BDAE19"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12. Przenoszenie i podnoszenie ciężarów (wymogi</w:t>
      </w:r>
      <w:r>
        <w:rPr>
          <w:rFonts w:ascii="Cambria" w:hAnsi="Cambria" w:cs="Arial"/>
          <w:b/>
          <w:color w:val="000000"/>
          <w:sz w:val="22"/>
          <w:szCs w:val="22"/>
          <w:lang w:eastAsia="pl-PL"/>
        </w:rPr>
        <w:t xml:space="preserve"> </w:t>
      </w:r>
      <w:r w:rsidRPr="00E4668C">
        <w:rPr>
          <w:rFonts w:ascii="Cambria" w:hAnsi="Cambria" w:cs="Arial"/>
          <w:b/>
          <w:color w:val="000000"/>
          <w:sz w:val="22"/>
          <w:szCs w:val="22"/>
          <w:lang w:eastAsia="pl-PL"/>
        </w:rPr>
        <w:t>technologiczn</w:t>
      </w:r>
      <w:r>
        <w:rPr>
          <w:rFonts w:ascii="Cambria" w:hAnsi="Cambria" w:cs="Arial"/>
          <w:b/>
          <w:color w:val="000000"/>
          <w:sz w:val="22"/>
          <w:szCs w:val="22"/>
          <w:lang w:eastAsia="pl-PL"/>
        </w:rPr>
        <w:t>e</w:t>
      </w:r>
      <w:r w:rsidRPr="00E4668C">
        <w:rPr>
          <w:rFonts w:ascii="Cambria" w:hAnsi="Cambria" w:cs="Arial"/>
          <w:b/>
          <w:color w:val="000000"/>
          <w:sz w:val="22"/>
          <w:szCs w:val="22"/>
          <w:lang w:eastAsia="pl-PL"/>
        </w:rPr>
        <w:t xml:space="preserve"> )</w:t>
      </w:r>
    </w:p>
    <w:p w14:paraId="14CCE1E2" w14:textId="77777777" w:rsidR="00EC7FF7" w:rsidRPr="00E4668C"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13. Agresja osób trzecich</w:t>
      </w:r>
    </w:p>
    <w:p w14:paraId="130244B1" w14:textId="77777777" w:rsidR="00EC7FF7" w:rsidRPr="002821F1" w:rsidRDefault="00EC7FF7" w:rsidP="00EC7FF7">
      <w:pPr>
        <w:tabs>
          <w:tab w:val="left" w:pos="1134"/>
        </w:tabs>
        <w:suppressAutoHyphens w:val="0"/>
        <w:spacing w:before="120"/>
        <w:jc w:val="both"/>
        <w:rPr>
          <w:rFonts w:ascii="Cambria" w:hAnsi="Cambria" w:cs="Arial"/>
          <w:b/>
          <w:color w:val="000000"/>
          <w:sz w:val="22"/>
          <w:szCs w:val="22"/>
          <w:lang w:eastAsia="pl-PL"/>
        </w:rPr>
      </w:pPr>
      <w:r w:rsidRPr="00E4668C">
        <w:rPr>
          <w:rFonts w:ascii="Cambria" w:hAnsi="Cambria" w:cs="Arial"/>
          <w:b/>
          <w:color w:val="000000"/>
          <w:sz w:val="22"/>
          <w:szCs w:val="22"/>
          <w:lang w:eastAsia="pl-PL"/>
        </w:rPr>
        <w:t>14. Stres psychologiczny</w:t>
      </w:r>
    </w:p>
    <w:p w14:paraId="5911E682" w14:textId="77777777" w:rsidR="00EC7FF7" w:rsidRPr="002821F1" w:rsidRDefault="00EC7FF7" w:rsidP="00EC7FF7">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15984DEB" w14:textId="77777777" w:rsidR="00332DD3" w:rsidRDefault="00332DD3" w:rsidP="002821F1">
      <w:pPr>
        <w:tabs>
          <w:tab w:val="left" w:pos="1134"/>
        </w:tabs>
        <w:suppressAutoHyphens w:val="0"/>
        <w:spacing w:before="120"/>
        <w:jc w:val="center"/>
        <w:rPr>
          <w:rFonts w:ascii="Cambria" w:hAnsi="Cambria" w:cs="Arial"/>
          <w:b/>
          <w:color w:val="000000"/>
          <w:sz w:val="22"/>
          <w:szCs w:val="22"/>
          <w:lang w:eastAsia="pl-PL"/>
        </w:rPr>
      </w:pPr>
    </w:p>
    <w:p w14:paraId="286DBFC8" w14:textId="5C67BDAF" w:rsidR="00332DD3" w:rsidRPr="002821F1" w:rsidRDefault="00332DD3" w:rsidP="002821F1">
      <w:pPr>
        <w:tabs>
          <w:tab w:val="left" w:pos="1134"/>
        </w:tabs>
        <w:suppressAutoHyphens w:val="0"/>
        <w:spacing w:before="120"/>
        <w:jc w:val="center"/>
        <w:rPr>
          <w:rFonts w:ascii="Cambria" w:hAnsi="Cambria" w:cs="Arial"/>
          <w:b/>
          <w:color w:val="000000"/>
          <w:sz w:val="22"/>
          <w:szCs w:val="22"/>
          <w:lang w:eastAsia="pl-PL"/>
        </w:rPr>
      </w:pPr>
      <w:r w:rsidRPr="00332DD3">
        <w:rPr>
          <w:noProof/>
        </w:rPr>
        <w:drawing>
          <wp:inline distT="0" distB="0" distL="0" distR="0" wp14:anchorId="4A4D5168" wp14:editId="4F230515">
            <wp:extent cx="5615305" cy="3242310"/>
            <wp:effectExtent l="0" t="0" r="4445" b="0"/>
            <wp:docPr id="15396667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3242310"/>
                    </a:xfrm>
                    <a:prstGeom prst="rect">
                      <a:avLst/>
                    </a:prstGeom>
                    <a:noFill/>
                    <a:ln>
                      <a:noFill/>
                    </a:ln>
                  </pic:spPr>
                </pic:pic>
              </a:graphicData>
            </a:graphic>
          </wp:inline>
        </w:drawing>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A5AF6" w14:textId="77777777" w:rsidR="0024029A" w:rsidRDefault="0024029A">
      <w:r>
        <w:separator/>
      </w:r>
    </w:p>
  </w:endnote>
  <w:endnote w:type="continuationSeparator" w:id="0">
    <w:p w14:paraId="2622D371" w14:textId="77777777" w:rsidR="0024029A" w:rsidRDefault="0024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C7FF7">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EE566" w14:textId="77777777" w:rsidR="0024029A" w:rsidRDefault="0024029A">
      <w:r>
        <w:separator/>
      </w:r>
    </w:p>
  </w:footnote>
  <w:footnote w:type="continuationSeparator" w:id="0">
    <w:p w14:paraId="6FB94D07" w14:textId="77777777" w:rsidR="0024029A" w:rsidRDefault="0024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34623102">
    <w:abstractNumId w:val="26"/>
    <w:lvlOverride w:ilvl="0">
      <w:startOverride w:val="1"/>
    </w:lvlOverride>
  </w:num>
  <w:num w:numId="2" w16cid:durableId="414715956">
    <w:abstractNumId w:val="21"/>
    <w:lvlOverride w:ilvl="0">
      <w:startOverride w:val="1"/>
    </w:lvlOverride>
  </w:num>
  <w:num w:numId="3" w16cid:durableId="15366996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1647188">
    <w:abstractNumId w:val="14"/>
    <w:lvlOverride w:ilvl="0">
      <w:startOverride w:val="1"/>
    </w:lvlOverride>
  </w:num>
  <w:num w:numId="5" w16cid:durableId="1551724192">
    <w:abstractNumId w:val="15"/>
  </w:num>
  <w:num w:numId="6" w16cid:durableId="501166036">
    <w:abstractNumId w:val="8"/>
  </w:num>
  <w:num w:numId="7" w16cid:durableId="1853030995">
    <w:abstractNumId w:val="18"/>
  </w:num>
  <w:num w:numId="8" w16cid:durableId="133572632">
    <w:abstractNumId w:val="25"/>
  </w:num>
  <w:num w:numId="9" w16cid:durableId="521941658">
    <w:abstractNumId w:val="2"/>
  </w:num>
  <w:num w:numId="10" w16cid:durableId="579797195">
    <w:abstractNumId w:val="3"/>
  </w:num>
  <w:num w:numId="11" w16cid:durableId="318003571">
    <w:abstractNumId w:val="23"/>
  </w:num>
  <w:num w:numId="12" w16cid:durableId="788427380">
    <w:abstractNumId w:val="20"/>
  </w:num>
  <w:num w:numId="13" w16cid:durableId="2015185848">
    <w:abstractNumId w:val="6"/>
  </w:num>
  <w:num w:numId="14" w16cid:durableId="701903308">
    <w:abstractNumId w:val="22"/>
  </w:num>
  <w:num w:numId="15" w16cid:durableId="378240545">
    <w:abstractNumId w:val="35"/>
  </w:num>
  <w:num w:numId="16" w16cid:durableId="628434937">
    <w:abstractNumId w:val="13"/>
  </w:num>
  <w:num w:numId="17" w16cid:durableId="2062363749">
    <w:abstractNumId w:val="12"/>
  </w:num>
  <w:num w:numId="18" w16cid:durableId="541595472">
    <w:abstractNumId w:val="16"/>
  </w:num>
  <w:num w:numId="19" w16cid:durableId="1416241096">
    <w:abstractNumId w:val="30"/>
  </w:num>
  <w:num w:numId="20" w16cid:durableId="1150631282">
    <w:abstractNumId w:val="11"/>
  </w:num>
  <w:num w:numId="21" w16cid:durableId="669991519">
    <w:abstractNumId w:val="17"/>
  </w:num>
  <w:num w:numId="22" w16cid:durableId="59862751">
    <w:abstractNumId w:val="9"/>
  </w:num>
  <w:num w:numId="23" w16cid:durableId="2085105402">
    <w:abstractNumId w:val="19"/>
  </w:num>
  <w:num w:numId="24" w16cid:durableId="1287005411">
    <w:abstractNumId w:val="37"/>
  </w:num>
  <w:num w:numId="25" w16cid:durableId="1556698469">
    <w:abstractNumId w:val="4"/>
  </w:num>
  <w:num w:numId="26" w16cid:durableId="1324816013">
    <w:abstractNumId w:val="27"/>
  </w:num>
  <w:num w:numId="27" w16cid:durableId="52315541">
    <w:abstractNumId w:val="32"/>
  </w:num>
  <w:num w:numId="28" w16cid:durableId="1189366575">
    <w:abstractNumId w:val="0"/>
  </w:num>
  <w:num w:numId="29" w16cid:durableId="28995972">
    <w:abstractNumId w:val="10"/>
  </w:num>
  <w:num w:numId="30" w16cid:durableId="1734622320">
    <w:abstractNumId w:val="1"/>
  </w:num>
  <w:num w:numId="31" w16cid:durableId="1325472673">
    <w:abstractNumId w:val="34"/>
  </w:num>
  <w:num w:numId="32" w16cid:durableId="754205379">
    <w:abstractNumId w:val="24"/>
  </w:num>
  <w:num w:numId="33" w16cid:durableId="1621104939">
    <w:abstractNumId w:val="5"/>
  </w:num>
  <w:num w:numId="34" w16cid:durableId="1660646877">
    <w:abstractNumId w:val="28"/>
  </w:num>
  <w:num w:numId="35" w16cid:durableId="1151021400">
    <w:abstractNumId w:val="31"/>
  </w:num>
  <w:num w:numId="36" w16cid:durableId="1858077957">
    <w:abstractNumId w:val="29"/>
  </w:num>
  <w:num w:numId="37" w16cid:durableId="425657636">
    <w:abstractNumId w:val="33"/>
  </w:num>
  <w:num w:numId="38" w16cid:durableId="3770671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77C"/>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029A"/>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0A0A"/>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2DD3"/>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1BB5"/>
    <w:rsid w:val="006E298C"/>
    <w:rsid w:val="006E319C"/>
    <w:rsid w:val="006E398C"/>
    <w:rsid w:val="006E3C90"/>
    <w:rsid w:val="006E463B"/>
    <w:rsid w:val="006E4C7F"/>
    <w:rsid w:val="006E5A0B"/>
    <w:rsid w:val="006F0066"/>
    <w:rsid w:val="006F0139"/>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053"/>
    <w:rsid w:val="00776763"/>
    <w:rsid w:val="007816DE"/>
    <w:rsid w:val="0078278F"/>
    <w:rsid w:val="00782E08"/>
    <w:rsid w:val="00783B4E"/>
    <w:rsid w:val="007840F3"/>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B34"/>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C7FF7"/>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CE1B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losie@krakow.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1C3E5-F545-4BD3-AF3D-19DEEC53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9470</Words>
  <Characters>56824</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Dorota Stachoń (Nadl. Łosie)</cp:lastModifiedBy>
  <cp:revision>2</cp:revision>
  <cp:lastPrinted>2022-06-29T12:23:00Z</cp:lastPrinted>
  <dcterms:created xsi:type="dcterms:W3CDTF">2024-11-07T11:03:00Z</dcterms:created>
  <dcterms:modified xsi:type="dcterms:W3CDTF">2024-11-07T11:03:00Z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