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2505" w14:textId="77777777" w:rsidR="00DA509A" w:rsidRPr="00E34A9F" w:rsidRDefault="00D37E9A" w:rsidP="00842B4E">
      <w:pPr>
        <w:jc w:val="right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Z</w:t>
      </w:r>
      <w:r w:rsidR="00983423" w:rsidRPr="00E34A9F">
        <w:rPr>
          <w:rFonts w:ascii="Calibri" w:hAnsi="Calibri" w:cs="Calibri"/>
        </w:rPr>
        <w:t>ałącznik</w:t>
      </w:r>
      <w:r w:rsidR="009D515A" w:rsidRPr="00E34A9F">
        <w:rPr>
          <w:rFonts w:ascii="Calibri" w:hAnsi="Calibri" w:cs="Calibri"/>
        </w:rPr>
        <w:t xml:space="preserve"> nr </w:t>
      </w:r>
      <w:r w:rsidR="00983423" w:rsidRPr="00E34A9F">
        <w:rPr>
          <w:rFonts w:ascii="Calibri" w:hAnsi="Calibri" w:cs="Calibri"/>
        </w:rPr>
        <w:t xml:space="preserve"> </w:t>
      </w:r>
      <w:r w:rsidR="00063348" w:rsidRPr="00E34A9F">
        <w:rPr>
          <w:rFonts w:ascii="Calibri" w:hAnsi="Calibri" w:cs="Calibri"/>
        </w:rPr>
        <w:t>1</w:t>
      </w:r>
      <w:r w:rsidR="00BA3F0E" w:rsidRPr="00E34A9F">
        <w:rPr>
          <w:rFonts w:ascii="Calibri" w:hAnsi="Calibri" w:cs="Calibri"/>
        </w:rPr>
        <w:t xml:space="preserve"> do S</w:t>
      </w:r>
      <w:r w:rsidR="00D62E51" w:rsidRPr="00E34A9F">
        <w:rPr>
          <w:rFonts w:ascii="Calibri" w:hAnsi="Calibri" w:cs="Calibri"/>
        </w:rPr>
        <w:t>WZ</w:t>
      </w:r>
    </w:p>
    <w:p w14:paraId="3BAC0D34" w14:textId="77777777" w:rsidR="00DA509A" w:rsidRPr="00E34A9F" w:rsidRDefault="00DA509A" w:rsidP="001C7E78">
      <w:pPr>
        <w:rPr>
          <w:rFonts w:ascii="Calibri" w:hAnsi="Calibri" w:cs="Calibri"/>
        </w:rPr>
      </w:pPr>
    </w:p>
    <w:p w14:paraId="5A6F3466" w14:textId="7F0085BA" w:rsidR="002A1F3B" w:rsidRPr="00E34A9F" w:rsidRDefault="00F2478F" w:rsidP="001B4837">
      <w:pPr>
        <w:tabs>
          <w:tab w:val="left" w:pos="4440"/>
          <w:tab w:val="right" w:pos="9070"/>
        </w:tabs>
        <w:ind w:left="4248"/>
        <w:rPr>
          <w:rFonts w:ascii="Calibri" w:hAnsi="Calibri" w:cs="Calibri"/>
        </w:rPr>
      </w:pPr>
      <w:r w:rsidRPr="00E34A9F">
        <w:rPr>
          <w:rFonts w:ascii="Calibri" w:hAnsi="Calibri" w:cs="Calibri"/>
        </w:rPr>
        <w:tab/>
      </w:r>
      <w:r w:rsidRPr="00E34A9F">
        <w:rPr>
          <w:rFonts w:ascii="Calibri" w:hAnsi="Calibri" w:cs="Calibri"/>
        </w:rPr>
        <w:tab/>
      </w:r>
      <w:r w:rsidR="00F30C2A" w:rsidRPr="00E34A9F">
        <w:rPr>
          <w:rFonts w:ascii="Calibri" w:hAnsi="Calibri" w:cs="Calibri"/>
        </w:rPr>
        <w:t>………………  dn</w:t>
      </w:r>
      <w:r w:rsidR="002A1F3B" w:rsidRPr="00E34A9F">
        <w:rPr>
          <w:rFonts w:ascii="Calibri" w:hAnsi="Calibri" w:cs="Calibri"/>
        </w:rPr>
        <w:t xml:space="preserve">. </w:t>
      </w:r>
      <w:r w:rsidR="00DA509A" w:rsidRPr="00E34A9F">
        <w:rPr>
          <w:rFonts w:ascii="Calibri" w:hAnsi="Calibri" w:cs="Calibri"/>
        </w:rPr>
        <w:t>…………………………</w:t>
      </w:r>
      <w:r w:rsidR="00320A56" w:rsidRPr="00E34A9F">
        <w:rPr>
          <w:rFonts w:ascii="Calibri" w:hAnsi="Calibri" w:cs="Calibri"/>
        </w:rPr>
        <w:t>202</w:t>
      </w:r>
      <w:r w:rsidR="00DA4A75">
        <w:rPr>
          <w:rFonts w:ascii="Calibri" w:hAnsi="Calibri" w:cs="Calibri"/>
        </w:rPr>
        <w:t>3</w:t>
      </w:r>
      <w:r w:rsidR="001F6BF7" w:rsidRPr="00E34A9F">
        <w:rPr>
          <w:rFonts w:ascii="Calibri" w:hAnsi="Calibri" w:cs="Calibri"/>
        </w:rPr>
        <w:t xml:space="preserve"> </w:t>
      </w:r>
      <w:r w:rsidR="00D80BA5" w:rsidRPr="00E34A9F">
        <w:rPr>
          <w:rFonts w:ascii="Calibri" w:hAnsi="Calibri" w:cs="Calibri"/>
        </w:rPr>
        <w:t>r.</w:t>
      </w:r>
    </w:p>
    <w:p w14:paraId="773A155A" w14:textId="6D54E57E" w:rsidR="002A1F3B" w:rsidRPr="00E34A9F" w:rsidRDefault="00DA509A" w:rsidP="002A1F3B">
      <w:pPr>
        <w:tabs>
          <w:tab w:val="left" w:pos="6360"/>
        </w:tabs>
        <w:rPr>
          <w:rFonts w:ascii="Calibri" w:hAnsi="Calibri" w:cs="Calibri"/>
        </w:rPr>
      </w:pPr>
      <w:bookmarkStart w:id="0" w:name="_Hlk114131683"/>
      <w:r w:rsidRPr="00E34A9F">
        <w:rPr>
          <w:rFonts w:ascii="Calibri" w:hAnsi="Calibri" w:cs="Calibri"/>
        </w:rPr>
        <w:t>................................................</w:t>
      </w:r>
    </w:p>
    <w:p w14:paraId="0A52235F" w14:textId="77777777" w:rsidR="00DA509A" w:rsidRPr="00E34A9F" w:rsidRDefault="00235B00" w:rsidP="002A1F3B">
      <w:pPr>
        <w:tabs>
          <w:tab w:val="left" w:pos="6360"/>
        </w:tabs>
        <w:rPr>
          <w:rFonts w:ascii="Calibri" w:hAnsi="Calibri" w:cs="Calibri"/>
        </w:rPr>
      </w:pPr>
      <w:r w:rsidRPr="00E34A9F">
        <w:rPr>
          <w:rFonts w:ascii="Calibri" w:hAnsi="Calibri" w:cs="Calibri"/>
        </w:rPr>
        <w:t>(Nazwa i adres W</w:t>
      </w:r>
      <w:r w:rsidR="006C262E" w:rsidRPr="00E34A9F">
        <w:rPr>
          <w:rFonts w:ascii="Calibri" w:hAnsi="Calibri" w:cs="Calibri"/>
        </w:rPr>
        <w:t xml:space="preserve">ykonawcy)  </w:t>
      </w:r>
    </w:p>
    <w:bookmarkEnd w:id="0"/>
    <w:p w14:paraId="0C23A8CA" w14:textId="77777777" w:rsidR="00DA509A" w:rsidRPr="00E34A9F" w:rsidRDefault="00983423" w:rsidP="00DA509A">
      <w:pPr>
        <w:pStyle w:val="Nagwek1"/>
        <w:jc w:val="center"/>
        <w:rPr>
          <w:rFonts w:ascii="Calibri" w:hAnsi="Calibri" w:cs="Calibri"/>
          <w:iCs/>
          <w:color w:val="auto"/>
          <w:szCs w:val="24"/>
        </w:rPr>
      </w:pPr>
      <w:r w:rsidRPr="00E34A9F">
        <w:rPr>
          <w:rFonts w:ascii="Calibri" w:hAnsi="Calibri" w:cs="Calibri"/>
          <w:iCs/>
          <w:color w:val="auto"/>
          <w:szCs w:val="24"/>
          <w:lang w:val="pl-PL"/>
        </w:rPr>
        <w:t>O</w:t>
      </w:r>
      <w:r w:rsidR="00DA509A" w:rsidRPr="00E34A9F">
        <w:rPr>
          <w:rFonts w:ascii="Calibri" w:hAnsi="Calibri" w:cs="Calibri"/>
          <w:iCs/>
          <w:color w:val="auto"/>
          <w:szCs w:val="24"/>
        </w:rPr>
        <w:t xml:space="preserve"> F E R T A</w:t>
      </w:r>
    </w:p>
    <w:p w14:paraId="4F0F067A" w14:textId="77777777" w:rsidR="00DA509A" w:rsidRPr="00E34A9F" w:rsidRDefault="00DA509A" w:rsidP="00BD1B85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</w:rPr>
      </w:pPr>
      <w:r w:rsidRPr="00E34A9F">
        <w:rPr>
          <w:rFonts w:ascii="Calibri" w:hAnsi="Calibri" w:cs="Calibri"/>
          <w:b w:val="0"/>
          <w:bCs w:val="0"/>
        </w:rPr>
        <w:t xml:space="preserve">Nawiązując do </w:t>
      </w:r>
      <w:r w:rsidR="00007FA5">
        <w:rPr>
          <w:rFonts w:ascii="Calibri" w:hAnsi="Calibri" w:cs="Calibri"/>
          <w:b w:val="0"/>
          <w:bCs w:val="0"/>
          <w:lang w:val="pl-PL"/>
        </w:rPr>
        <w:t>ogłoszenia o zamówieniu</w:t>
      </w:r>
      <w:r w:rsidRPr="00E34A9F">
        <w:rPr>
          <w:rFonts w:ascii="Calibri" w:hAnsi="Calibri" w:cs="Calibri"/>
          <w:b w:val="0"/>
          <w:bCs w:val="0"/>
        </w:rPr>
        <w:t xml:space="preserve"> </w:t>
      </w:r>
      <w:r w:rsidR="00017D2A" w:rsidRPr="00E34A9F">
        <w:rPr>
          <w:rFonts w:ascii="Calibri" w:hAnsi="Calibri" w:cs="Calibri"/>
          <w:b w:val="0"/>
          <w:bCs w:val="0"/>
          <w:lang w:val="pl-PL"/>
        </w:rPr>
        <w:t>na realizację zamówienia publicznego</w:t>
      </w:r>
      <w:r w:rsidRPr="00E34A9F">
        <w:rPr>
          <w:rFonts w:ascii="Calibri" w:hAnsi="Calibri" w:cs="Calibri"/>
          <w:b w:val="0"/>
        </w:rPr>
        <w:t xml:space="preserve"> </w:t>
      </w:r>
      <w:r w:rsidRPr="00E34A9F">
        <w:rPr>
          <w:rFonts w:ascii="Calibri" w:hAnsi="Calibri" w:cs="Calibri"/>
          <w:b w:val="0"/>
          <w:bCs w:val="0"/>
        </w:rPr>
        <w:t>na:</w:t>
      </w:r>
    </w:p>
    <w:p w14:paraId="0E785FE6" w14:textId="6D5FA46F" w:rsidR="00DA4A75" w:rsidRPr="00556789" w:rsidRDefault="001815F1" w:rsidP="00DA4A75">
      <w:pPr>
        <w:ind w:left="284"/>
        <w:jc w:val="center"/>
        <w:rPr>
          <w:rFonts w:ascii="Calibri" w:hAnsi="Calibri" w:cs="Calibri"/>
          <w:b/>
        </w:rPr>
      </w:pPr>
      <w:bookmarkStart w:id="1" w:name="_Hlk40342004"/>
      <w:r w:rsidRPr="00556789">
        <w:rPr>
          <w:rFonts w:ascii="Calibri" w:hAnsi="Calibri" w:cs="Calibri"/>
          <w:b/>
        </w:rPr>
        <w:t>„</w:t>
      </w:r>
      <w:r w:rsidR="00DA4A75" w:rsidRPr="00556789">
        <w:rPr>
          <w:rFonts w:ascii="Calibri" w:hAnsi="Calibri" w:cs="Calibri"/>
          <w:b/>
        </w:rPr>
        <w:t xml:space="preserve">Wytworzenie i dostarczenie interaktywnego geoportalu mapy demograficznej Polski </w:t>
      </w:r>
      <w:r w:rsidR="00112653">
        <w:rPr>
          <w:rFonts w:ascii="Calibri" w:hAnsi="Calibri" w:cs="Calibri"/>
          <w:b/>
        </w:rPr>
        <w:t xml:space="preserve"> (GMDP) </w:t>
      </w:r>
      <w:r w:rsidR="00DA4A75" w:rsidRPr="00556789">
        <w:rPr>
          <w:rFonts w:ascii="Calibri" w:hAnsi="Calibri" w:cs="Calibri"/>
          <w:b/>
        </w:rPr>
        <w:t>wraz ze świadczeniem usług gwarancyjnych oraz utrzymania i rozwoju”.</w:t>
      </w:r>
    </w:p>
    <w:bookmarkEnd w:id="1"/>
    <w:p w14:paraId="197D8268" w14:textId="52172861" w:rsidR="001B4837" w:rsidRDefault="00016153" w:rsidP="001B4837">
      <w:pPr>
        <w:pStyle w:val="Bezodstpw"/>
        <w:spacing w:before="120"/>
        <w:ind w:firstLine="567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zgodnie z wymaganiami określonymi w specyfikacji warunków zamówienia dla tego </w:t>
      </w:r>
      <w:r w:rsidR="00AD6DC0" w:rsidRPr="00E34A9F">
        <w:rPr>
          <w:rFonts w:ascii="Calibri" w:hAnsi="Calibri" w:cs="Calibri"/>
        </w:rPr>
        <w:t xml:space="preserve">postępowania </w:t>
      </w:r>
      <w:r w:rsidRPr="00E34A9F">
        <w:rPr>
          <w:rFonts w:ascii="Calibri" w:hAnsi="Calibri" w:cs="Calibri"/>
        </w:rPr>
        <w:t>składamy niniejszą ofertę:</w:t>
      </w:r>
    </w:p>
    <w:p w14:paraId="44B4DDA8" w14:textId="77777777" w:rsidR="001B4837" w:rsidRDefault="001B4837" w:rsidP="00BB09C3">
      <w:pPr>
        <w:pStyle w:val="Bezodstpw"/>
        <w:ind w:firstLine="567"/>
        <w:jc w:val="both"/>
        <w:rPr>
          <w:rFonts w:ascii="Calibri" w:hAnsi="Calibri" w:cs="Calibri"/>
        </w:rPr>
      </w:pPr>
    </w:p>
    <w:p w14:paraId="3AC22291" w14:textId="14452298" w:rsidR="001B4837" w:rsidRPr="0007222B" w:rsidRDefault="001B4837" w:rsidP="004A1817">
      <w:pPr>
        <w:pStyle w:val="Bezodstpw"/>
        <w:numPr>
          <w:ilvl w:val="0"/>
          <w:numId w:val="4"/>
        </w:numPr>
        <w:ind w:left="284" w:hanging="284"/>
        <w:jc w:val="both"/>
        <w:rPr>
          <w:rFonts w:ascii="Calibri" w:hAnsi="Calibri" w:cs="Calibri"/>
        </w:rPr>
      </w:pPr>
      <w:r w:rsidRPr="0007222B">
        <w:rPr>
          <w:rFonts w:ascii="Calibri" w:hAnsi="Calibri" w:cs="Calibri"/>
        </w:rPr>
        <w:t>Oferowana cena za świadczenie usług w ww. postępowaniu wynosi:</w:t>
      </w:r>
    </w:p>
    <w:p w14:paraId="4F8B9EFB" w14:textId="4CFC9BB5" w:rsidR="00DA4A75" w:rsidRPr="007C3C9F" w:rsidRDefault="00DA4A75" w:rsidP="001B4837">
      <w:pPr>
        <w:pStyle w:val="Nagwek1"/>
        <w:spacing w:before="0"/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985"/>
        <w:gridCol w:w="1843"/>
        <w:gridCol w:w="3678"/>
      </w:tblGrid>
      <w:tr w:rsidR="00DA4A75" w:rsidRPr="00922AD6" w14:paraId="5CCD47C1" w14:textId="77777777" w:rsidTr="0007222B">
        <w:trPr>
          <w:trHeight w:val="300"/>
        </w:trPr>
        <w:tc>
          <w:tcPr>
            <w:tcW w:w="554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3A5EEAA9" w14:textId="77777777" w:rsidR="00DA4A75" w:rsidRPr="00922AD6" w:rsidRDefault="004A5A96" w:rsidP="00922AD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22AD6">
              <w:rPr>
                <w:rFonts w:ascii="Calibri" w:hAnsi="Calibri"/>
                <w:b/>
                <w:color w:val="000000"/>
              </w:rPr>
              <w:t>LP</w:t>
            </w:r>
          </w:p>
        </w:tc>
        <w:tc>
          <w:tcPr>
            <w:tcW w:w="298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665D2950" w14:textId="77777777" w:rsidR="0018707B" w:rsidRPr="00922AD6" w:rsidRDefault="004A5A96" w:rsidP="0079414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22AD6">
              <w:rPr>
                <w:rFonts w:ascii="Calibri" w:hAnsi="Calibri" w:cs="Calibri"/>
                <w:b/>
              </w:rPr>
              <w:t xml:space="preserve">Nazwa </w:t>
            </w:r>
          </w:p>
        </w:tc>
        <w:tc>
          <w:tcPr>
            <w:tcW w:w="184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1F06CCB0" w14:textId="77777777" w:rsidR="0018707B" w:rsidRPr="00922AD6" w:rsidRDefault="004A5A96" w:rsidP="00922AD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922AD6">
              <w:rPr>
                <w:rFonts w:ascii="Calibri" w:hAnsi="Calibri" w:cs="Calibri"/>
                <w:b/>
              </w:rPr>
              <w:t>Cena [brutto]</w:t>
            </w:r>
          </w:p>
        </w:tc>
        <w:tc>
          <w:tcPr>
            <w:tcW w:w="367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9CC2E5"/>
            <w:noWrap/>
            <w:vAlign w:val="center"/>
            <w:hideMark/>
          </w:tcPr>
          <w:p w14:paraId="62E7419E" w14:textId="1612ED5D" w:rsidR="00DA4A75" w:rsidRPr="00922AD6" w:rsidRDefault="0007222B" w:rsidP="00922AD6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 w:cs="Calibri"/>
                <w:b/>
              </w:rPr>
              <w:t>Deklarowany t</w:t>
            </w:r>
            <w:r w:rsidR="004A5A96" w:rsidRPr="00922AD6">
              <w:rPr>
                <w:rFonts w:ascii="Calibri" w:hAnsi="Calibri" w:cs="Calibri"/>
                <w:b/>
              </w:rPr>
              <w:t>ermin realizacji [dni kalendarzowe]</w:t>
            </w:r>
          </w:p>
        </w:tc>
      </w:tr>
      <w:tr w:rsidR="00BC4930" w:rsidRPr="00952207" w14:paraId="5A77DBC4" w14:textId="77777777" w:rsidTr="00D068A6">
        <w:trPr>
          <w:trHeight w:val="300"/>
        </w:trPr>
        <w:tc>
          <w:tcPr>
            <w:tcW w:w="9060" w:type="dxa"/>
            <w:gridSpan w:val="4"/>
            <w:tcBorders>
              <w:top w:val="single" w:sz="4" w:space="0" w:color="5B9BD5"/>
            </w:tcBorders>
            <w:shd w:val="clear" w:color="auto" w:fill="auto"/>
            <w:noWrap/>
          </w:tcPr>
          <w:p w14:paraId="0224D7CF" w14:textId="3B4CD585" w:rsidR="00BC4930" w:rsidRPr="0007222B" w:rsidRDefault="00BC4930" w:rsidP="0007222B">
            <w:pPr>
              <w:rPr>
                <w:rFonts w:ascii="Calibri" w:hAnsi="Calibri"/>
                <w:b/>
                <w:bCs/>
                <w:color w:val="000000"/>
              </w:rPr>
            </w:pPr>
            <w:r w:rsidRPr="00BC4930">
              <w:rPr>
                <w:rFonts w:ascii="Calibri" w:hAnsi="Calibri"/>
                <w:b/>
                <w:bCs/>
                <w:color w:val="000000"/>
              </w:rPr>
              <w:t>Cena wykonania:</w:t>
            </w:r>
          </w:p>
        </w:tc>
      </w:tr>
      <w:tr w:rsidR="00BC4930" w:rsidRPr="00952207" w14:paraId="68B9A770" w14:textId="77777777" w:rsidTr="0007222B">
        <w:trPr>
          <w:trHeight w:val="300"/>
        </w:trPr>
        <w:tc>
          <w:tcPr>
            <w:tcW w:w="554" w:type="dxa"/>
            <w:vMerge w:val="restart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73BCCF4A" w14:textId="110554B0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985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2D693242" w14:textId="539B32A3" w:rsidR="00BC4930" w:rsidRPr="00556789" w:rsidRDefault="00BC4930" w:rsidP="00D06769">
            <w:pPr>
              <w:spacing w:before="2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E</w:t>
            </w:r>
            <w:r w:rsidRPr="008919C6">
              <w:rPr>
                <w:rFonts w:ascii="Calibri" w:hAnsi="Calibri"/>
                <w:i/>
                <w:color w:val="000000"/>
              </w:rPr>
              <w:t>tap 1</w:t>
            </w:r>
          </w:p>
        </w:tc>
        <w:tc>
          <w:tcPr>
            <w:tcW w:w="1843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37B9E8DE" w14:textId="72CA03DC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72274CC9" w14:textId="053BE88E" w:rsidR="00BC4930" w:rsidRDefault="00763DE9" w:rsidP="00D06769">
            <w:pPr>
              <w:jc w:val="center"/>
              <w:rPr>
                <w:rFonts w:ascii="Calibri" w:hAnsi="Calibri"/>
                <w:color w:val="000000"/>
              </w:rPr>
            </w:pPr>
            <w:ins w:id="2" w:author="Anna Wyrwas" w:date="2023-09-04T15:45:00Z">
              <w:r w:rsidRPr="00763DE9">
                <w:rPr>
                  <w:rFonts w:ascii="Calibri" w:hAnsi="Calibri"/>
                  <w:color w:val="000000"/>
                </w:rPr>
                <w:t>nie dotyczy</w:t>
              </w:r>
              <w:r w:rsidRPr="00763DE9" w:rsidDel="003E5E14">
                <w:rPr>
                  <w:rFonts w:ascii="Calibri" w:hAnsi="Calibri"/>
                  <w:color w:val="000000"/>
                </w:rPr>
                <w:t xml:space="preserve"> </w:t>
              </w:r>
            </w:ins>
            <w:del w:id="3" w:author="Anna Wyrwas" w:date="2023-09-04T15:45:00Z">
              <w:r w:rsidR="00BC4930" w:rsidDel="003E5E14">
                <w:rPr>
                  <w:rFonts w:ascii="Calibri" w:hAnsi="Calibri"/>
                  <w:color w:val="000000"/>
                </w:rPr>
                <w:delText>[</w:delText>
              </w:r>
              <w:r w:rsidR="00BC4930" w:rsidRPr="004A5A96" w:rsidDel="003E5E14">
                <w:rPr>
                  <w:rFonts w:ascii="Calibri" w:hAnsi="Calibri"/>
                  <w:color w:val="000000"/>
                </w:rPr>
                <w:delText>liczony od dnia podpisania umowy]</w:delText>
              </w:r>
            </w:del>
          </w:p>
        </w:tc>
      </w:tr>
      <w:tr w:rsidR="00BC4930" w:rsidRPr="00952207" w14:paraId="35B552AE" w14:textId="77777777" w:rsidTr="0007222B">
        <w:trPr>
          <w:trHeight w:val="300"/>
        </w:trPr>
        <w:tc>
          <w:tcPr>
            <w:tcW w:w="554" w:type="dxa"/>
            <w:vMerge/>
            <w:shd w:val="clear" w:color="auto" w:fill="auto"/>
            <w:noWrap/>
            <w:vAlign w:val="center"/>
          </w:tcPr>
          <w:p w14:paraId="00C23A64" w14:textId="77777777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3646C866" w14:textId="11F7676B" w:rsidR="00BC4930" w:rsidRPr="00556789" w:rsidRDefault="00BC4930" w:rsidP="00D06769">
            <w:pPr>
              <w:spacing w:before="2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E</w:t>
            </w:r>
            <w:r w:rsidRPr="008919C6">
              <w:rPr>
                <w:rFonts w:ascii="Calibri" w:hAnsi="Calibri"/>
                <w:i/>
                <w:color w:val="000000"/>
              </w:rPr>
              <w:t>tap 2</w:t>
            </w:r>
          </w:p>
        </w:tc>
        <w:tc>
          <w:tcPr>
            <w:tcW w:w="1843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5482C221" w14:textId="6AB56BFC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</w:tcPr>
          <w:p w14:paraId="375E3F76" w14:textId="0A411741" w:rsidR="00BC4930" w:rsidRDefault="00763DE9" w:rsidP="00D06769">
            <w:pPr>
              <w:jc w:val="center"/>
              <w:rPr>
                <w:rFonts w:ascii="Calibri" w:hAnsi="Calibri"/>
                <w:color w:val="000000"/>
              </w:rPr>
            </w:pPr>
            <w:ins w:id="4" w:author="Anna Wyrwas" w:date="2023-09-04T15:45:00Z">
              <w:r w:rsidRPr="00763DE9">
                <w:rPr>
                  <w:rFonts w:ascii="Calibri" w:hAnsi="Calibri"/>
                  <w:color w:val="000000"/>
                </w:rPr>
                <w:t>nie dotyczy</w:t>
              </w:r>
            </w:ins>
          </w:p>
        </w:tc>
      </w:tr>
      <w:tr w:rsidR="00BC4930" w:rsidRPr="00952207" w14:paraId="1D362315" w14:textId="77777777" w:rsidTr="0007222B">
        <w:trPr>
          <w:trHeight w:val="300"/>
        </w:trPr>
        <w:tc>
          <w:tcPr>
            <w:tcW w:w="554" w:type="dxa"/>
            <w:vMerge/>
            <w:shd w:val="clear" w:color="auto" w:fill="auto"/>
            <w:noWrap/>
            <w:vAlign w:val="center"/>
          </w:tcPr>
          <w:p w14:paraId="060A0C91" w14:textId="77777777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tcBorders>
              <w:top w:val="single" w:sz="4" w:space="0" w:color="5B9BD5"/>
            </w:tcBorders>
            <w:shd w:val="clear" w:color="auto" w:fill="auto"/>
            <w:noWrap/>
            <w:vAlign w:val="center"/>
          </w:tcPr>
          <w:p w14:paraId="4A90BD1D" w14:textId="273F5C03" w:rsidR="00BC4930" w:rsidRPr="0007222B" w:rsidRDefault="00BC4930" w:rsidP="00D06769">
            <w:pPr>
              <w:spacing w:before="240"/>
              <w:jc w:val="center"/>
              <w:rPr>
                <w:rFonts w:ascii="Calibri" w:hAnsi="Calibri"/>
                <w:b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SUMA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5B9BD5"/>
            </w:tcBorders>
            <w:shd w:val="clear" w:color="auto" w:fill="auto"/>
            <w:noWrap/>
            <w:vAlign w:val="bottom"/>
          </w:tcPr>
          <w:p w14:paraId="2DB3E258" w14:textId="252D9AB6" w:rsidR="00BC4930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</w:tcPr>
          <w:p w14:paraId="68FF1784" w14:textId="6B744E56" w:rsidR="00BC4930" w:rsidRDefault="00763DE9" w:rsidP="00D06769">
            <w:pPr>
              <w:jc w:val="center"/>
              <w:rPr>
                <w:rFonts w:ascii="Calibri" w:hAnsi="Calibri"/>
                <w:color w:val="000000"/>
              </w:rPr>
            </w:pPr>
            <w:ins w:id="5" w:author="Anna Wyrwas" w:date="2023-09-04T15:45:00Z">
              <w:r w:rsidRPr="00763DE9">
                <w:rPr>
                  <w:rFonts w:ascii="Calibri" w:hAnsi="Calibri"/>
                  <w:color w:val="000000"/>
                </w:rPr>
                <w:t>nie dotyczy</w:t>
              </w:r>
            </w:ins>
          </w:p>
        </w:tc>
      </w:tr>
      <w:tr w:rsidR="00BC4930" w:rsidRPr="00A5372F" w14:paraId="69FC604F" w14:textId="77777777" w:rsidTr="00D06769">
        <w:trPr>
          <w:trHeight w:val="300"/>
        </w:trPr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14:paraId="4336D78E" w14:textId="25D8AB44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985" w:type="dxa"/>
            <w:shd w:val="clear" w:color="auto" w:fill="auto"/>
            <w:noWrap/>
            <w:vAlign w:val="bottom"/>
            <w:hideMark/>
          </w:tcPr>
          <w:p w14:paraId="29F83BE7" w14:textId="0F632F69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E</w:t>
            </w:r>
            <w:r w:rsidRPr="008919C6">
              <w:rPr>
                <w:rFonts w:ascii="Calibri" w:hAnsi="Calibri"/>
                <w:i/>
                <w:color w:val="000000"/>
              </w:rPr>
              <w:t>tapu 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31ED42D" w14:textId="77777777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  <w:hideMark/>
          </w:tcPr>
          <w:p w14:paraId="40BE9239" w14:textId="62A65517" w:rsidR="00BC4930" w:rsidRPr="00556789" w:rsidRDefault="00BC4930" w:rsidP="00D06769">
            <w:pPr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 </w:t>
            </w:r>
            <w:r w:rsidRPr="00556789">
              <w:rPr>
                <w:rFonts w:ascii="Calibri" w:hAnsi="Calibri" w:cs="Calibri"/>
                <w:color w:val="000000"/>
              </w:rPr>
              <w:t xml:space="preserve">……… </w:t>
            </w:r>
            <w:r>
              <w:rPr>
                <w:rFonts w:ascii="Calibri" w:hAnsi="Calibri" w:cs="Calibri"/>
                <w:color w:val="000000"/>
              </w:rPr>
              <w:t>dni kalendarzowych od formalnego uruchomienia etapu 3</w:t>
            </w:r>
          </w:p>
        </w:tc>
      </w:tr>
      <w:tr w:rsidR="00BC4930" w:rsidRPr="00A5372F" w14:paraId="507F7464" w14:textId="77777777" w:rsidTr="00D06769">
        <w:trPr>
          <w:trHeight w:val="300"/>
        </w:trPr>
        <w:tc>
          <w:tcPr>
            <w:tcW w:w="554" w:type="dxa"/>
            <w:vMerge/>
            <w:shd w:val="clear" w:color="auto" w:fill="auto"/>
            <w:noWrap/>
            <w:vAlign w:val="center"/>
            <w:hideMark/>
          </w:tcPr>
          <w:p w14:paraId="12079B1B" w14:textId="042F189D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shd w:val="clear" w:color="auto" w:fill="auto"/>
            <w:noWrap/>
            <w:vAlign w:val="bottom"/>
            <w:hideMark/>
          </w:tcPr>
          <w:p w14:paraId="48D61D92" w14:textId="7B527829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E</w:t>
            </w:r>
            <w:r w:rsidRPr="008919C6">
              <w:rPr>
                <w:rFonts w:ascii="Calibri" w:hAnsi="Calibri"/>
                <w:i/>
                <w:color w:val="000000"/>
              </w:rPr>
              <w:t>tapu 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9393DCF" w14:textId="77777777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  <w:hideMark/>
          </w:tcPr>
          <w:p w14:paraId="04050AE4" w14:textId="7A02AB06" w:rsidR="00BC4930" w:rsidRPr="00556789" w:rsidRDefault="00BC4930" w:rsidP="00D06769">
            <w:pPr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 </w:t>
            </w:r>
            <w:r w:rsidRPr="00556789">
              <w:rPr>
                <w:rFonts w:ascii="Calibri" w:hAnsi="Calibri" w:cs="Calibri"/>
                <w:color w:val="000000"/>
              </w:rPr>
              <w:t xml:space="preserve">……… </w:t>
            </w:r>
            <w:r>
              <w:rPr>
                <w:rFonts w:ascii="Calibri" w:hAnsi="Calibri" w:cs="Calibri"/>
                <w:color w:val="000000"/>
              </w:rPr>
              <w:t>dni kalendarzowych od formalnego uruchomienia etapu 4</w:t>
            </w:r>
          </w:p>
        </w:tc>
      </w:tr>
      <w:tr w:rsidR="00BC4930" w:rsidRPr="00A5372F" w14:paraId="2D24C6DB" w14:textId="77777777" w:rsidTr="00D06769">
        <w:trPr>
          <w:trHeight w:val="239"/>
        </w:trPr>
        <w:tc>
          <w:tcPr>
            <w:tcW w:w="554" w:type="dxa"/>
            <w:vMerge/>
            <w:shd w:val="clear" w:color="auto" w:fill="auto"/>
            <w:noWrap/>
            <w:vAlign w:val="center"/>
          </w:tcPr>
          <w:p w14:paraId="22CD00A4" w14:textId="77777777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shd w:val="clear" w:color="auto" w:fill="auto"/>
            <w:noWrap/>
            <w:vAlign w:val="bottom"/>
          </w:tcPr>
          <w:p w14:paraId="2D9E61A8" w14:textId="7773E405" w:rsidR="00BC4930" w:rsidRPr="00556789" w:rsidRDefault="00BC4930" w:rsidP="00D06769">
            <w:pPr>
              <w:spacing w:before="240"/>
              <w:jc w:val="center"/>
              <w:rPr>
                <w:rFonts w:ascii="Calibri" w:hAnsi="Calibri"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SUMA</w:t>
            </w:r>
            <w:r>
              <w:rPr>
                <w:rFonts w:ascii="Calibri" w:hAnsi="Calibri"/>
                <w:b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1527D9" w14:textId="7E3DE455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</w:tcPr>
          <w:p w14:paraId="36A6840D" w14:textId="77777777" w:rsidR="00BC4930" w:rsidRPr="00556789" w:rsidRDefault="00BC4930" w:rsidP="00D0676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BC4930" w:rsidRPr="00A5372F" w14:paraId="4890B179" w14:textId="77777777" w:rsidTr="00BC4930">
        <w:trPr>
          <w:trHeight w:val="300"/>
        </w:trPr>
        <w:tc>
          <w:tcPr>
            <w:tcW w:w="9060" w:type="dxa"/>
            <w:gridSpan w:val="4"/>
            <w:shd w:val="clear" w:color="auto" w:fill="auto"/>
            <w:noWrap/>
            <w:vAlign w:val="center"/>
          </w:tcPr>
          <w:p w14:paraId="400CDD40" w14:textId="43DA11E1" w:rsidR="00BC4930" w:rsidRPr="00BC4930" w:rsidRDefault="00BC4930" w:rsidP="00BC4930">
            <w:pPr>
              <w:rPr>
                <w:rFonts w:ascii="Calibri" w:hAnsi="Calibri"/>
                <w:b/>
                <w:bCs/>
                <w:color w:val="000000"/>
              </w:rPr>
            </w:pPr>
            <w:r w:rsidRPr="00BC4930">
              <w:rPr>
                <w:rFonts w:ascii="Calibri" w:hAnsi="Calibri"/>
                <w:b/>
                <w:bCs/>
                <w:color w:val="000000"/>
              </w:rPr>
              <w:t>Cena świadczenia usług</w:t>
            </w:r>
            <w:r>
              <w:rPr>
                <w:rFonts w:ascii="Calibri" w:hAnsi="Calibri"/>
                <w:b/>
                <w:bCs/>
                <w:color w:val="000000"/>
              </w:rPr>
              <w:t>:</w:t>
            </w:r>
          </w:p>
        </w:tc>
      </w:tr>
      <w:tr w:rsidR="00D06769" w:rsidRPr="00A5372F" w14:paraId="112256F7" w14:textId="77777777" w:rsidTr="00D06769">
        <w:trPr>
          <w:trHeight w:val="300"/>
        </w:trPr>
        <w:tc>
          <w:tcPr>
            <w:tcW w:w="554" w:type="dxa"/>
            <w:vMerge w:val="restart"/>
            <w:shd w:val="clear" w:color="auto" w:fill="auto"/>
            <w:noWrap/>
            <w:vAlign w:val="center"/>
            <w:hideMark/>
          </w:tcPr>
          <w:p w14:paraId="44A0F692" w14:textId="0D9044DE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2985" w:type="dxa"/>
            <w:shd w:val="clear" w:color="auto" w:fill="auto"/>
            <w:noWrap/>
            <w:vAlign w:val="center"/>
            <w:hideMark/>
          </w:tcPr>
          <w:p w14:paraId="6E201B80" w14:textId="4305ED47" w:rsidR="00D06769" w:rsidRPr="00556789" w:rsidRDefault="00D06769" w:rsidP="0088308D">
            <w:pPr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 xml:space="preserve">Wsparcie </w:t>
            </w:r>
            <w:r>
              <w:rPr>
                <w:rFonts w:ascii="Calibri" w:hAnsi="Calibri"/>
                <w:color w:val="000000"/>
              </w:rPr>
              <w:t>GMDP</w:t>
            </w:r>
            <w:r w:rsidRPr="00556789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do 48 miesięcy nie mniej niż </w:t>
            </w:r>
            <w:r w:rsidRPr="00556789">
              <w:rPr>
                <w:rFonts w:ascii="Calibri" w:hAnsi="Calibri"/>
                <w:color w:val="000000"/>
              </w:rPr>
              <w:t>3 lata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CBDCE2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  <w:hideMark/>
          </w:tcPr>
          <w:p w14:paraId="07E5ACC9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nie dotyczy</w:t>
            </w:r>
          </w:p>
        </w:tc>
      </w:tr>
      <w:tr w:rsidR="00D06769" w:rsidRPr="00A5372F" w14:paraId="56C640C9" w14:textId="77777777" w:rsidTr="00D06769">
        <w:trPr>
          <w:trHeight w:val="300"/>
        </w:trPr>
        <w:tc>
          <w:tcPr>
            <w:tcW w:w="554" w:type="dxa"/>
            <w:vMerge/>
            <w:shd w:val="clear" w:color="auto" w:fill="auto"/>
            <w:noWrap/>
            <w:vAlign w:val="center"/>
            <w:hideMark/>
          </w:tcPr>
          <w:p w14:paraId="6D6F0131" w14:textId="3A7E1C9B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shd w:val="clear" w:color="auto" w:fill="auto"/>
            <w:noWrap/>
            <w:vAlign w:val="center"/>
            <w:hideMark/>
          </w:tcPr>
          <w:p w14:paraId="568DAF3C" w14:textId="018CFC2A" w:rsidR="00D06769" w:rsidRPr="00556789" w:rsidRDefault="00D06769" w:rsidP="0088308D">
            <w:pPr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 xml:space="preserve">Cena hostingu </w:t>
            </w:r>
            <w:r>
              <w:rPr>
                <w:rFonts w:ascii="Calibri" w:hAnsi="Calibri"/>
                <w:color w:val="000000"/>
              </w:rPr>
              <w:t>do 48 miesięcy nie mniej niż</w:t>
            </w:r>
            <w:r w:rsidRPr="00556789">
              <w:rPr>
                <w:rFonts w:ascii="Calibri" w:hAnsi="Calibri"/>
                <w:color w:val="000000"/>
              </w:rPr>
              <w:t xml:space="preserve"> 3 </w:t>
            </w:r>
            <w:r>
              <w:rPr>
                <w:rFonts w:ascii="Calibri" w:hAnsi="Calibri"/>
                <w:color w:val="000000"/>
              </w:rPr>
              <w:t>lata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4886325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……………..… zł</w:t>
            </w:r>
          </w:p>
        </w:tc>
        <w:tc>
          <w:tcPr>
            <w:tcW w:w="3678" w:type="dxa"/>
            <w:shd w:val="clear" w:color="auto" w:fill="auto"/>
            <w:noWrap/>
            <w:vAlign w:val="center"/>
            <w:hideMark/>
          </w:tcPr>
          <w:p w14:paraId="4F504DD2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nie dotyczy</w:t>
            </w:r>
          </w:p>
        </w:tc>
      </w:tr>
      <w:tr w:rsidR="00D06769" w:rsidRPr="00A5372F" w14:paraId="3C69AD78" w14:textId="77777777" w:rsidTr="00D06769">
        <w:trPr>
          <w:trHeight w:val="300"/>
        </w:trPr>
        <w:tc>
          <w:tcPr>
            <w:tcW w:w="55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B05483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A6D1E0" w14:textId="77777777" w:rsidR="00D06769" w:rsidRPr="008919C6" w:rsidRDefault="00D06769" w:rsidP="00D06769">
            <w:pPr>
              <w:spacing w:before="240"/>
              <w:jc w:val="center"/>
              <w:rPr>
                <w:rFonts w:ascii="Calibri" w:hAnsi="Calibri"/>
                <w:b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SUMA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CE3F44" w14:textId="7997CD57" w:rsidR="00D06769" w:rsidRPr="00556789" w:rsidRDefault="00D06769" w:rsidP="00D06769">
            <w:pPr>
              <w:jc w:val="center"/>
              <w:rPr>
                <w:rFonts w:ascii="Calibri" w:hAnsi="Calibri"/>
                <w:color w:val="000000"/>
              </w:rPr>
            </w:pPr>
            <w:r w:rsidRPr="008919C6">
              <w:rPr>
                <w:rFonts w:ascii="Calibri" w:hAnsi="Calibri"/>
                <w:b/>
                <w:color w:val="000000"/>
              </w:rPr>
              <w:t>……………..… zł</w:t>
            </w:r>
          </w:p>
        </w:tc>
        <w:tc>
          <w:tcPr>
            <w:tcW w:w="36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5DD2B8" w14:textId="77777777" w:rsidR="00D06769" w:rsidRPr="00556789" w:rsidRDefault="00D06769" w:rsidP="00556789">
            <w:pPr>
              <w:jc w:val="center"/>
              <w:rPr>
                <w:rFonts w:ascii="Calibri" w:hAnsi="Calibri"/>
                <w:color w:val="000000"/>
              </w:rPr>
            </w:pPr>
            <w:r w:rsidRPr="00556789">
              <w:rPr>
                <w:rFonts w:ascii="Calibri" w:hAnsi="Calibri"/>
                <w:color w:val="000000"/>
              </w:rPr>
              <w:t>nie dotyczy</w:t>
            </w:r>
          </w:p>
        </w:tc>
      </w:tr>
    </w:tbl>
    <w:p w14:paraId="0C704EBA" w14:textId="77777777" w:rsidR="00794149" w:rsidRDefault="007941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3922"/>
        <w:gridCol w:w="4584"/>
      </w:tblGrid>
      <w:tr w:rsidR="00922AD6" w:rsidRPr="00556789" w14:paraId="3086BC57" w14:textId="77777777" w:rsidTr="00B27476">
        <w:trPr>
          <w:trHeight w:val="81"/>
        </w:trPr>
        <w:tc>
          <w:tcPr>
            <w:tcW w:w="559" w:type="dxa"/>
            <w:shd w:val="clear" w:color="auto" w:fill="9CC2E5"/>
            <w:noWrap/>
            <w:vAlign w:val="center"/>
          </w:tcPr>
          <w:p w14:paraId="4B88FC14" w14:textId="77777777" w:rsidR="00922AD6" w:rsidRPr="00556789" w:rsidRDefault="00922AD6" w:rsidP="00922AD6">
            <w:pPr>
              <w:jc w:val="center"/>
              <w:rPr>
                <w:rFonts w:ascii="Calibri" w:hAnsi="Calibri" w:cs="Calibri"/>
                <w:color w:val="000000"/>
              </w:rPr>
            </w:pPr>
            <w:r w:rsidRPr="00922AD6">
              <w:rPr>
                <w:rFonts w:ascii="Calibri" w:hAnsi="Calibri"/>
                <w:b/>
                <w:color w:val="000000"/>
              </w:rPr>
              <w:t>LP</w:t>
            </w:r>
          </w:p>
        </w:tc>
        <w:tc>
          <w:tcPr>
            <w:tcW w:w="3975" w:type="dxa"/>
            <w:shd w:val="clear" w:color="auto" w:fill="9CC2E5"/>
            <w:noWrap/>
            <w:vAlign w:val="center"/>
          </w:tcPr>
          <w:p w14:paraId="613B622E" w14:textId="174A83F0" w:rsidR="00922AD6" w:rsidRPr="0087213A" w:rsidRDefault="00922AD6" w:rsidP="005D7A92">
            <w:pPr>
              <w:jc w:val="center"/>
              <w:rPr>
                <w:rFonts w:ascii="Calibri" w:hAnsi="Calibri" w:cs="Calibri"/>
                <w:color w:val="000000"/>
              </w:rPr>
            </w:pPr>
            <w:r w:rsidRPr="00922AD6">
              <w:rPr>
                <w:rFonts w:ascii="Calibri" w:hAnsi="Calibri" w:cs="Calibri"/>
                <w:b/>
              </w:rPr>
              <w:t>Nazwa</w:t>
            </w:r>
          </w:p>
        </w:tc>
        <w:tc>
          <w:tcPr>
            <w:tcW w:w="4647" w:type="dxa"/>
            <w:shd w:val="clear" w:color="auto" w:fill="9CC2E5"/>
            <w:noWrap/>
          </w:tcPr>
          <w:p w14:paraId="3E327386" w14:textId="77777777" w:rsidR="00922AD6" w:rsidRPr="00556789" w:rsidRDefault="00922AD6" w:rsidP="00922AD6">
            <w:pPr>
              <w:jc w:val="center"/>
              <w:rPr>
                <w:rFonts w:ascii="Calibri" w:hAnsi="Calibri" w:cs="Calibri"/>
                <w:color w:val="000000"/>
              </w:rPr>
            </w:pPr>
            <w:r w:rsidRPr="00922AD6">
              <w:rPr>
                <w:rFonts w:ascii="Calibri" w:hAnsi="Calibri" w:cs="Calibri"/>
                <w:b/>
              </w:rPr>
              <w:t>Cena [brutto]</w:t>
            </w:r>
          </w:p>
        </w:tc>
      </w:tr>
      <w:tr w:rsidR="00DA4A75" w:rsidRPr="00556789" w14:paraId="191F759F" w14:textId="77777777" w:rsidTr="00FE39B2">
        <w:trPr>
          <w:trHeight w:val="300"/>
        </w:trPr>
        <w:tc>
          <w:tcPr>
            <w:tcW w:w="559" w:type="dxa"/>
            <w:shd w:val="clear" w:color="auto" w:fill="auto"/>
            <w:noWrap/>
            <w:hideMark/>
          </w:tcPr>
          <w:p w14:paraId="3BF41538" w14:textId="54FDE0EA" w:rsidR="00DA4A75" w:rsidRPr="00556789" w:rsidRDefault="00D06769" w:rsidP="005567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</w:p>
        </w:tc>
        <w:tc>
          <w:tcPr>
            <w:tcW w:w="3975" w:type="dxa"/>
            <w:shd w:val="clear" w:color="auto" w:fill="auto"/>
            <w:noWrap/>
            <w:hideMark/>
          </w:tcPr>
          <w:p w14:paraId="1DDEE75A" w14:textId="20C1AF21" w:rsidR="00DA4A75" w:rsidRPr="00556789" w:rsidRDefault="0087213A" w:rsidP="00794149">
            <w:pPr>
              <w:rPr>
                <w:rFonts w:ascii="Calibri" w:hAnsi="Calibri" w:cs="Calibri"/>
                <w:color w:val="000000"/>
              </w:rPr>
            </w:pPr>
            <w:r w:rsidRPr="0087213A">
              <w:rPr>
                <w:rFonts w:ascii="Calibri" w:hAnsi="Calibri" w:cs="Calibri"/>
                <w:color w:val="000000"/>
              </w:rPr>
              <w:t>Prace dodatkowe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952207">
              <w:rPr>
                <w:rFonts w:ascii="Calibri" w:hAnsi="Calibri" w:cs="Calibri"/>
                <w:color w:val="000000"/>
              </w:rPr>
              <w:t xml:space="preserve">- </w:t>
            </w:r>
            <w:del w:id="6" w:author="Anna Wyrwas" w:date="2023-09-04T15:43:00Z">
              <w:r w:rsidR="00DA4A75" w:rsidRPr="00952207" w:rsidDel="00D812EE">
                <w:rPr>
                  <w:rFonts w:ascii="Calibri" w:hAnsi="Calibri" w:cs="Calibri"/>
                  <w:color w:val="000000"/>
                </w:rPr>
                <w:delText xml:space="preserve">Prawo opcji </w:delText>
              </w:r>
              <w:r w:rsidR="00DA4A75" w:rsidRPr="00952207" w:rsidDel="0042197C">
                <w:rPr>
                  <w:rFonts w:ascii="Calibri" w:hAnsi="Calibri" w:cs="Calibri"/>
                  <w:color w:val="000000"/>
                </w:rPr>
                <w:delText>na 30 roboczo godzin.</w:delText>
              </w:r>
            </w:del>
          </w:p>
        </w:tc>
        <w:tc>
          <w:tcPr>
            <w:tcW w:w="4647" w:type="dxa"/>
            <w:shd w:val="clear" w:color="auto" w:fill="auto"/>
            <w:noWrap/>
            <w:hideMark/>
          </w:tcPr>
          <w:p w14:paraId="0B5E31A7" w14:textId="77777777" w:rsidR="00922AD6" w:rsidRDefault="00922AD6" w:rsidP="00556789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2831D325" w14:textId="5268DCC3" w:rsidR="00DA4A75" w:rsidRDefault="00DA4A75" w:rsidP="00556789">
            <w:pPr>
              <w:jc w:val="center"/>
              <w:rPr>
                <w:ins w:id="7" w:author="Anna Wyrwas" w:date="2023-09-04T15:44:00Z"/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>……………..… zł</w:t>
            </w:r>
            <w:ins w:id="8" w:author="Anna Wyrwas" w:date="2023-09-04T15:44:00Z">
              <w:r w:rsidR="001406B3">
                <w:rPr>
                  <w:rFonts w:ascii="Calibri" w:hAnsi="Calibri" w:cs="Calibri"/>
                  <w:color w:val="000000"/>
                </w:rPr>
                <w:t xml:space="preserve"> za 1</w:t>
              </w:r>
              <w:r w:rsidR="003E5E14">
                <w:rPr>
                  <w:rFonts w:ascii="Calibri" w:hAnsi="Calibri" w:cs="Calibri"/>
                  <w:color w:val="000000"/>
                </w:rPr>
                <w:t xml:space="preserve"> </w:t>
              </w:r>
            </w:ins>
            <w:ins w:id="9" w:author="Anna Wyrwas" w:date="2023-09-04T15:46:00Z">
              <w:r w:rsidR="00763DE9">
                <w:rPr>
                  <w:rFonts w:ascii="Calibri" w:hAnsi="Calibri" w:cs="Calibri"/>
                  <w:color w:val="000000"/>
                </w:rPr>
                <w:t>(</w:t>
              </w:r>
              <w:r w:rsidR="00563527">
                <w:rPr>
                  <w:rFonts w:ascii="Calibri" w:hAnsi="Calibri" w:cs="Calibri"/>
                  <w:color w:val="000000"/>
                </w:rPr>
                <w:t xml:space="preserve">słownie: jedną) </w:t>
              </w:r>
            </w:ins>
            <w:ins w:id="10" w:author="Anna Wyrwas" w:date="2023-09-04T15:44:00Z">
              <w:r w:rsidR="001406B3">
                <w:rPr>
                  <w:rFonts w:ascii="Calibri" w:hAnsi="Calibri" w:cs="Calibri"/>
                  <w:color w:val="000000"/>
                </w:rPr>
                <w:t>roboczogodzinę</w:t>
              </w:r>
            </w:ins>
          </w:p>
          <w:p w14:paraId="37A391DC" w14:textId="0E911AFB" w:rsidR="003E5E14" w:rsidRPr="00556789" w:rsidRDefault="003E5E14" w:rsidP="0055678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5139452" w14:textId="3650FCA8" w:rsidR="00794149" w:rsidRPr="005D7A92" w:rsidRDefault="001B4837" w:rsidP="008919C6">
      <w:pPr>
        <w:pStyle w:val="Nagwek1"/>
        <w:numPr>
          <w:ilvl w:val="0"/>
          <w:numId w:val="4"/>
        </w:numPr>
        <w:ind w:left="426" w:hanging="426"/>
        <w:rPr>
          <w:rFonts w:asciiTheme="minorHAnsi" w:hAnsiTheme="minorHAnsi" w:cstheme="minorHAnsi"/>
          <w:b w:val="0"/>
          <w:color w:val="auto"/>
          <w:lang w:val="pl-PL"/>
        </w:rPr>
      </w:pPr>
      <w:r w:rsidRPr="001B4837">
        <w:rPr>
          <w:rFonts w:ascii="Calibri" w:hAnsi="Calibri" w:cs="Calibri"/>
          <w:b w:val="0"/>
          <w:color w:val="000000"/>
        </w:rPr>
        <w:lastRenderedPageBreak/>
        <w:t>Czas realizacji etapu 1 i etapu 2 liczony od dnia podpisania Umowy</w:t>
      </w:r>
      <w:r w:rsidR="005D7A92">
        <w:rPr>
          <w:rFonts w:ascii="Calibri" w:hAnsi="Calibri" w:cs="Calibri"/>
          <w:b w:val="0"/>
          <w:color w:val="000000"/>
          <w:lang w:val="pl-PL"/>
        </w:rPr>
        <w:t xml:space="preserve"> wynosi: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6237"/>
        <w:gridCol w:w="2409"/>
      </w:tblGrid>
      <w:tr w:rsidR="00794149" w:rsidRPr="00556789" w14:paraId="4E532651" w14:textId="77777777" w:rsidTr="001932CB">
        <w:trPr>
          <w:trHeight w:val="300"/>
        </w:trPr>
        <w:tc>
          <w:tcPr>
            <w:tcW w:w="421" w:type="dxa"/>
            <w:shd w:val="clear" w:color="auto" w:fill="9CC2E5"/>
            <w:noWrap/>
            <w:vAlign w:val="center"/>
          </w:tcPr>
          <w:p w14:paraId="7B2DD4AB" w14:textId="77777777" w:rsidR="00794149" w:rsidRPr="00556789" w:rsidRDefault="00794149" w:rsidP="001932C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6789"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6237" w:type="dxa"/>
            <w:shd w:val="clear" w:color="auto" w:fill="9CC2E5"/>
            <w:noWrap/>
            <w:vAlign w:val="center"/>
          </w:tcPr>
          <w:p w14:paraId="28449DE2" w14:textId="642F1869" w:rsidR="00794149" w:rsidRPr="00556789" w:rsidRDefault="00794149" w:rsidP="001932CB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 xml:space="preserve">Nazwa </w:t>
            </w:r>
            <w:del w:id="11" w:author="Anna Wyrwas" w:date="2023-09-04T15:47:00Z">
              <w:r w:rsidRPr="00556789" w:rsidDel="004907FB">
                <w:rPr>
                  <w:rFonts w:ascii="Calibri" w:hAnsi="Calibri" w:cs="Calibri"/>
                  <w:b/>
                </w:rPr>
                <w:delText>Kryterium</w:delText>
              </w:r>
            </w:del>
          </w:p>
        </w:tc>
        <w:tc>
          <w:tcPr>
            <w:tcW w:w="2409" w:type="dxa"/>
            <w:shd w:val="clear" w:color="auto" w:fill="9CC2E5"/>
            <w:vAlign w:val="center"/>
          </w:tcPr>
          <w:p w14:paraId="6B69A105" w14:textId="1421B92F" w:rsidR="00794149" w:rsidRPr="00556789" w:rsidRDefault="00794149" w:rsidP="001932C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Czas </w:t>
            </w:r>
            <w:r w:rsidR="005D7A92">
              <w:rPr>
                <w:rFonts w:ascii="Calibri" w:hAnsi="Calibri" w:cs="Calibri"/>
                <w:b/>
              </w:rPr>
              <w:t xml:space="preserve">realizacji </w:t>
            </w:r>
            <w:r w:rsidR="005D7A92">
              <w:rPr>
                <w:rFonts w:ascii="Calibri" w:hAnsi="Calibri" w:cs="Calibri"/>
                <w:b/>
              </w:rPr>
              <w:br/>
            </w:r>
            <w:r>
              <w:rPr>
                <w:rFonts w:ascii="Calibri" w:hAnsi="Calibri" w:cs="Calibri"/>
                <w:b/>
              </w:rPr>
              <w:t>[dni kalendarzowe]</w:t>
            </w:r>
          </w:p>
        </w:tc>
      </w:tr>
      <w:tr w:rsidR="00794149" w:rsidRPr="00556789" w14:paraId="529739F9" w14:textId="77777777" w:rsidTr="001932CB">
        <w:trPr>
          <w:trHeight w:val="300"/>
        </w:trPr>
        <w:tc>
          <w:tcPr>
            <w:tcW w:w="421" w:type="dxa"/>
            <w:shd w:val="clear" w:color="auto" w:fill="auto"/>
            <w:noWrap/>
            <w:hideMark/>
          </w:tcPr>
          <w:p w14:paraId="66F1C1AC" w14:textId="12B5CB01" w:rsidR="00794149" w:rsidRPr="00556789" w:rsidRDefault="005D7A92" w:rsidP="001932C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14:paraId="639FD1ED" w14:textId="4A08BAD9" w:rsidR="00794149" w:rsidRPr="00556789" w:rsidRDefault="00794149" w:rsidP="001932C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Czas realizacji etapu 1 liczony od </w:t>
            </w:r>
            <w:r w:rsidR="009077B3">
              <w:rPr>
                <w:rFonts w:ascii="Calibri" w:hAnsi="Calibri" w:cs="Calibri"/>
                <w:color w:val="000000"/>
              </w:rPr>
              <w:t xml:space="preserve">dnia </w:t>
            </w:r>
            <w:r>
              <w:rPr>
                <w:rFonts w:ascii="Calibri" w:hAnsi="Calibri" w:cs="Calibri"/>
                <w:color w:val="000000"/>
              </w:rPr>
              <w:t>podpisania Umowy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05456743" w14:textId="6339A01B" w:rsidR="00794149" w:rsidRPr="00556789" w:rsidRDefault="00794149" w:rsidP="001932CB">
            <w:pPr>
              <w:jc w:val="center"/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……… </w:t>
            </w:r>
            <w:r>
              <w:rPr>
                <w:rFonts w:ascii="Calibri" w:hAnsi="Calibri" w:cs="Calibri"/>
                <w:color w:val="000000"/>
              </w:rPr>
              <w:t>dni kalendarzowych</w:t>
            </w:r>
            <w:r w:rsidR="005D7A92">
              <w:rPr>
                <w:rFonts w:ascii="Calibri" w:hAnsi="Calibri" w:cs="Calibri"/>
                <w:color w:val="000000"/>
              </w:rPr>
              <w:t>*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5D7A92" w:rsidRPr="00556789" w14:paraId="44CC4B3A" w14:textId="77777777" w:rsidTr="001932CB">
        <w:trPr>
          <w:trHeight w:val="300"/>
        </w:trPr>
        <w:tc>
          <w:tcPr>
            <w:tcW w:w="421" w:type="dxa"/>
            <w:shd w:val="clear" w:color="auto" w:fill="auto"/>
            <w:noWrap/>
          </w:tcPr>
          <w:p w14:paraId="6CD05D01" w14:textId="711C8320" w:rsidR="005D7A92" w:rsidRDefault="005D7A92" w:rsidP="005D7A9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6237" w:type="dxa"/>
            <w:shd w:val="clear" w:color="auto" w:fill="auto"/>
            <w:noWrap/>
          </w:tcPr>
          <w:p w14:paraId="108CDAAA" w14:textId="2709D1B6" w:rsidR="005D7A92" w:rsidRDefault="005D7A92" w:rsidP="005D7A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Czas realizacji etapu 2 liczony od dnia podpisania Umowy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06AD636F" w14:textId="4027BE48" w:rsidR="005D7A92" w:rsidRPr="00556789" w:rsidRDefault="005D7A92" w:rsidP="005D7A92">
            <w:pPr>
              <w:jc w:val="center"/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……… </w:t>
            </w:r>
            <w:r>
              <w:rPr>
                <w:rFonts w:ascii="Calibri" w:hAnsi="Calibri" w:cs="Calibri"/>
                <w:color w:val="000000"/>
              </w:rPr>
              <w:t>dni kalendarzowych*</w:t>
            </w:r>
          </w:p>
        </w:tc>
      </w:tr>
      <w:tr w:rsidR="005D7A92" w:rsidRPr="00556789" w14:paraId="6EC036BD" w14:textId="77777777" w:rsidTr="001932CB">
        <w:trPr>
          <w:trHeight w:val="300"/>
        </w:trPr>
        <w:tc>
          <w:tcPr>
            <w:tcW w:w="421" w:type="dxa"/>
            <w:shd w:val="clear" w:color="auto" w:fill="auto"/>
            <w:noWrap/>
          </w:tcPr>
          <w:p w14:paraId="462D206C" w14:textId="77777777" w:rsidR="005D7A92" w:rsidRDefault="005D7A92" w:rsidP="005D7A9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37" w:type="dxa"/>
            <w:shd w:val="clear" w:color="auto" w:fill="auto"/>
            <w:noWrap/>
          </w:tcPr>
          <w:p w14:paraId="4C419D76" w14:textId="4A892C8D" w:rsidR="005D7A92" w:rsidRPr="005D7A92" w:rsidRDefault="005D7A92" w:rsidP="005D7A92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7A92">
              <w:rPr>
                <w:rFonts w:ascii="Calibri" w:hAnsi="Calibri" w:cs="Calibri"/>
                <w:b/>
                <w:bCs/>
                <w:color w:val="000000"/>
              </w:rPr>
              <w:t>SUMA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14:paraId="0C4283A0" w14:textId="45F3A02C" w:rsidR="005D7A92" w:rsidRPr="00556789" w:rsidRDefault="005D7A92" w:rsidP="005D7A92">
            <w:pPr>
              <w:jc w:val="center"/>
              <w:rPr>
                <w:rFonts w:ascii="Calibri" w:hAnsi="Calibri" w:cs="Calibri"/>
                <w:color w:val="000000"/>
              </w:rPr>
            </w:pPr>
            <w:r w:rsidRPr="005D7A92">
              <w:rPr>
                <w:rFonts w:ascii="Calibri" w:hAnsi="Calibri" w:cs="Calibri"/>
                <w:b/>
                <w:bCs/>
                <w:color w:val="000000"/>
              </w:rPr>
              <w:t>……… dni kalendarzowych</w:t>
            </w:r>
            <w:r>
              <w:rPr>
                <w:rFonts w:ascii="Calibri" w:hAnsi="Calibri" w:cs="Calibri"/>
                <w:color w:val="000000"/>
              </w:rPr>
              <w:t>*</w:t>
            </w:r>
          </w:p>
        </w:tc>
      </w:tr>
    </w:tbl>
    <w:p w14:paraId="1BAC060D" w14:textId="0C36613C" w:rsidR="005D7A92" w:rsidRPr="005D7A92" w:rsidRDefault="005D7A92" w:rsidP="005D7A92">
      <w:pPr>
        <w:pStyle w:val="Nagwek1"/>
        <w:spacing w:before="0"/>
        <w:rPr>
          <w:rFonts w:asciiTheme="minorHAnsi" w:hAnsiTheme="minorHAnsi" w:cstheme="minorHAnsi"/>
          <w:b w:val="0"/>
          <w:color w:val="auto"/>
          <w:lang w:val="pl-PL"/>
        </w:rPr>
      </w:pPr>
      <w:r w:rsidRPr="005D7A92">
        <w:rPr>
          <w:rFonts w:asciiTheme="minorHAnsi" w:hAnsiTheme="minorHAnsi" w:cstheme="minorHAnsi"/>
          <w:b w:val="0"/>
          <w:bCs w:val="0"/>
          <w:color w:val="auto"/>
          <w:lang w:val="pl-PL"/>
        </w:rPr>
        <w:t>*</w:t>
      </w:r>
      <w:r>
        <w:rPr>
          <w:rFonts w:asciiTheme="minorHAnsi" w:hAnsiTheme="minorHAnsi" w:cstheme="minorHAnsi"/>
          <w:b w:val="0"/>
          <w:color w:val="auto"/>
          <w:lang w:val="pl-PL"/>
        </w:rPr>
        <w:t xml:space="preserve"> Ilość dni realizacji danego etapu od dnia podpisania umowy z uwzględnieniem ewentualnego skrócenia czasu </w:t>
      </w:r>
      <w:del w:id="12" w:author="Agnieszka Rutkowska-Komornik" w:date="2023-09-04T16:08:00Z">
        <w:r w:rsidDel="00EA3781">
          <w:rPr>
            <w:rFonts w:asciiTheme="minorHAnsi" w:hAnsiTheme="minorHAnsi" w:cstheme="minorHAnsi"/>
            <w:b w:val="0"/>
            <w:color w:val="auto"/>
            <w:lang w:val="pl-PL"/>
          </w:rPr>
          <w:delText>ich</w:delText>
        </w:r>
      </w:del>
      <w:ins w:id="13" w:author="Agnieszka Rutkowska-Komornik" w:date="2023-09-04T16:08:00Z">
        <w:r w:rsidR="00EA3781">
          <w:rPr>
            <w:rFonts w:asciiTheme="minorHAnsi" w:hAnsiTheme="minorHAnsi" w:cstheme="minorHAnsi"/>
            <w:b w:val="0"/>
            <w:color w:val="auto"/>
            <w:lang w:val="pl-PL"/>
          </w:rPr>
          <w:t>jego</w:t>
        </w:r>
      </w:ins>
      <w:r>
        <w:rPr>
          <w:rFonts w:asciiTheme="minorHAnsi" w:hAnsiTheme="minorHAnsi" w:cstheme="minorHAnsi"/>
          <w:b w:val="0"/>
          <w:color w:val="auto"/>
          <w:lang w:val="pl-PL"/>
        </w:rPr>
        <w:t xml:space="preserve"> realizacji. </w:t>
      </w:r>
    </w:p>
    <w:p w14:paraId="6E8B0E1D" w14:textId="66031D09" w:rsidR="00794149" w:rsidRPr="005D7A92" w:rsidRDefault="001B4837" w:rsidP="008919C6">
      <w:pPr>
        <w:pStyle w:val="Nagwek1"/>
        <w:numPr>
          <w:ilvl w:val="0"/>
          <w:numId w:val="4"/>
        </w:numPr>
        <w:ind w:left="426" w:hanging="437"/>
        <w:rPr>
          <w:rFonts w:asciiTheme="minorHAnsi" w:hAnsiTheme="minorHAnsi" w:cstheme="minorHAnsi"/>
          <w:b w:val="0"/>
          <w:color w:val="auto"/>
          <w:lang w:val="pl-PL"/>
        </w:rPr>
      </w:pPr>
      <w:r w:rsidRPr="001B4837">
        <w:rPr>
          <w:rFonts w:ascii="Calibri" w:hAnsi="Calibri" w:cs="Calibri"/>
          <w:b w:val="0"/>
          <w:color w:val="000000"/>
        </w:rPr>
        <w:t>Ilość danych pozyskiwanych i aktualizowanych automatycznie</w:t>
      </w:r>
      <w:r>
        <w:rPr>
          <w:rFonts w:ascii="Calibri" w:hAnsi="Calibri" w:cs="Calibri"/>
          <w:b w:val="0"/>
          <w:color w:val="000000"/>
          <w:lang w:val="pl-PL"/>
        </w:rPr>
        <w:t xml:space="preserve"> wynosi:</w:t>
      </w:r>
    </w:p>
    <w:p w14:paraId="2412F2B2" w14:textId="05F563D9" w:rsidR="00952207" w:rsidRPr="00952207" w:rsidRDefault="00952207" w:rsidP="008919C6">
      <w:pPr>
        <w:pStyle w:val="Nagwek6"/>
        <w:rPr>
          <w:color w:val="000000"/>
        </w:rPr>
      </w:pPr>
      <w:r w:rsidRPr="00952207">
        <w:t>Podsumowanie zbiorcz</w:t>
      </w:r>
      <w:r>
        <w:t>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6237"/>
        <w:gridCol w:w="2409"/>
      </w:tblGrid>
      <w:tr w:rsidR="00DA4A75" w:rsidRPr="00556789" w14:paraId="3E3B7F24" w14:textId="77777777" w:rsidTr="00B27476">
        <w:trPr>
          <w:trHeight w:val="300"/>
        </w:trPr>
        <w:tc>
          <w:tcPr>
            <w:tcW w:w="421" w:type="dxa"/>
            <w:shd w:val="clear" w:color="auto" w:fill="9CC2E5"/>
            <w:noWrap/>
            <w:vAlign w:val="center"/>
          </w:tcPr>
          <w:p w14:paraId="67D0F403" w14:textId="32042365" w:rsidR="00DA4A75" w:rsidRPr="00556789" w:rsidRDefault="00952207" w:rsidP="005567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</w:t>
            </w:r>
          </w:p>
        </w:tc>
        <w:tc>
          <w:tcPr>
            <w:tcW w:w="6237" w:type="dxa"/>
            <w:shd w:val="clear" w:color="auto" w:fill="9CC2E5"/>
            <w:noWrap/>
            <w:vAlign w:val="center"/>
          </w:tcPr>
          <w:p w14:paraId="562E01C9" w14:textId="20FAAEE1" w:rsidR="00DA4A75" w:rsidRPr="00556789" w:rsidRDefault="00DA4A75" w:rsidP="00794149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 xml:space="preserve">Nazwa </w:t>
            </w:r>
          </w:p>
        </w:tc>
        <w:tc>
          <w:tcPr>
            <w:tcW w:w="2409" w:type="dxa"/>
            <w:shd w:val="clear" w:color="auto" w:fill="9CC2E5"/>
            <w:vAlign w:val="center"/>
          </w:tcPr>
          <w:p w14:paraId="3E076F09" w14:textId="77777777" w:rsidR="00DA4A75" w:rsidRPr="00556789" w:rsidRDefault="00DA4A75" w:rsidP="00556789">
            <w:pPr>
              <w:jc w:val="center"/>
              <w:rPr>
                <w:rFonts w:ascii="Calibri" w:hAnsi="Calibri" w:cs="Calibri"/>
                <w:b/>
              </w:rPr>
            </w:pPr>
            <w:r w:rsidRPr="00556789">
              <w:rPr>
                <w:rFonts w:ascii="Calibri" w:hAnsi="Calibri" w:cs="Calibri"/>
                <w:b/>
              </w:rPr>
              <w:t>Ilość</w:t>
            </w:r>
          </w:p>
        </w:tc>
      </w:tr>
      <w:tr w:rsidR="00DA4A75" w:rsidRPr="00556789" w14:paraId="6AF3D23D" w14:textId="77777777" w:rsidTr="00556789">
        <w:trPr>
          <w:trHeight w:val="300"/>
        </w:trPr>
        <w:tc>
          <w:tcPr>
            <w:tcW w:w="421" w:type="dxa"/>
            <w:shd w:val="clear" w:color="auto" w:fill="auto"/>
            <w:noWrap/>
            <w:hideMark/>
          </w:tcPr>
          <w:p w14:paraId="0B895DE0" w14:textId="1A38E287" w:rsidR="00DA4A75" w:rsidRPr="00556789" w:rsidRDefault="005D7A92" w:rsidP="0055678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6237" w:type="dxa"/>
            <w:shd w:val="clear" w:color="auto" w:fill="auto"/>
            <w:noWrap/>
            <w:hideMark/>
          </w:tcPr>
          <w:p w14:paraId="2FE30D07" w14:textId="46B91AE5" w:rsidR="00DA4A75" w:rsidRPr="00556789" w:rsidRDefault="00DA4A75" w:rsidP="00E653B1">
            <w:pPr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Ilość danych pozyskiwanych i aktualizowanych automatycznie </w:t>
            </w:r>
            <w:r w:rsidR="00E653B1">
              <w:rPr>
                <w:rFonts w:ascii="Calibri" w:hAnsi="Calibri" w:cs="Calibri"/>
                <w:color w:val="000000"/>
              </w:rPr>
              <w:t>(</w:t>
            </w:r>
            <w:r w:rsidRPr="00556789">
              <w:rPr>
                <w:rFonts w:ascii="Calibri" w:hAnsi="Calibri" w:cs="Calibri"/>
                <w:color w:val="000000"/>
              </w:rPr>
              <w:t xml:space="preserve">rozdział </w:t>
            </w:r>
            <w:r w:rsidRPr="008919C6">
              <w:rPr>
                <w:rFonts w:ascii="Calibri" w:hAnsi="Calibri" w:cs="Calibri"/>
                <w:i/>
              </w:rPr>
              <w:fldChar w:fldCharType="begin"/>
            </w:r>
            <w:r w:rsidRPr="008919C6">
              <w:rPr>
                <w:rFonts w:ascii="Calibri" w:hAnsi="Calibri" w:cs="Calibri"/>
                <w:i/>
              </w:rPr>
              <w:instrText xml:space="preserve"> REF _Ref118969875 \r \h  \* MERGEFORMAT </w:instrText>
            </w:r>
            <w:r w:rsidRPr="008919C6">
              <w:rPr>
                <w:rFonts w:ascii="Calibri" w:hAnsi="Calibri" w:cs="Calibri"/>
                <w:i/>
              </w:rPr>
            </w:r>
            <w:r w:rsidRPr="008919C6">
              <w:rPr>
                <w:rFonts w:ascii="Calibri" w:hAnsi="Calibri" w:cs="Calibri"/>
                <w:i/>
              </w:rPr>
              <w:fldChar w:fldCharType="separate"/>
            </w:r>
            <w:r w:rsidRPr="008919C6">
              <w:rPr>
                <w:rFonts w:ascii="Calibri" w:hAnsi="Calibri" w:cs="Calibri"/>
                <w:i/>
              </w:rPr>
              <w:t>3.3</w:t>
            </w:r>
            <w:r w:rsidRPr="008919C6">
              <w:rPr>
                <w:rFonts w:ascii="Calibri" w:hAnsi="Calibri" w:cs="Calibri"/>
                <w:i/>
              </w:rPr>
              <w:fldChar w:fldCharType="end"/>
            </w:r>
            <w:r w:rsidRPr="008919C6">
              <w:rPr>
                <w:rFonts w:ascii="Calibri" w:hAnsi="Calibri" w:cs="Calibri"/>
                <w:i/>
              </w:rPr>
              <w:t xml:space="preserve"> </w:t>
            </w:r>
            <w:r w:rsidRPr="008919C6">
              <w:rPr>
                <w:rFonts w:ascii="Calibri" w:hAnsi="Calibri" w:cs="Calibri"/>
                <w:i/>
              </w:rPr>
              <w:fldChar w:fldCharType="begin"/>
            </w:r>
            <w:r w:rsidRPr="008919C6">
              <w:rPr>
                <w:rFonts w:ascii="Calibri" w:hAnsi="Calibri" w:cs="Calibri"/>
                <w:i/>
              </w:rPr>
              <w:instrText xml:space="preserve"> REF _Ref118969875 \h  \* MERGEFORMAT </w:instrText>
            </w:r>
            <w:r w:rsidRPr="008919C6">
              <w:rPr>
                <w:rFonts w:ascii="Calibri" w:hAnsi="Calibri" w:cs="Calibri"/>
                <w:i/>
              </w:rPr>
            </w:r>
            <w:r w:rsidRPr="008919C6">
              <w:rPr>
                <w:rFonts w:ascii="Calibri" w:hAnsi="Calibri" w:cs="Calibri"/>
                <w:i/>
              </w:rPr>
              <w:fldChar w:fldCharType="separate"/>
            </w:r>
            <w:r w:rsidRPr="008919C6">
              <w:rPr>
                <w:rFonts w:ascii="Calibri" w:hAnsi="Calibri" w:cs="Calibri"/>
                <w:i/>
              </w:rPr>
              <w:t>Dane wejściowe</w:t>
            </w:r>
            <w:r w:rsidRPr="008919C6">
              <w:rPr>
                <w:rFonts w:ascii="Calibri" w:hAnsi="Calibri" w:cs="Calibri"/>
                <w:i/>
              </w:rPr>
              <w:fldChar w:fldCharType="end"/>
            </w:r>
            <w:r w:rsidR="00E653B1">
              <w:rPr>
                <w:rFonts w:ascii="Calibri" w:hAnsi="Calibri" w:cs="Calibri"/>
                <w:i/>
              </w:rPr>
              <w:t>)</w:t>
            </w:r>
            <w:r w:rsidR="004A5A96">
              <w:rPr>
                <w:rFonts w:ascii="Calibri" w:hAnsi="Calibri" w:cs="Calibri"/>
              </w:rPr>
              <w:t xml:space="preserve"> </w:t>
            </w:r>
            <w:r w:rsidR="00E653B1">
              <w:rPr>
                <w:rFonts w:ascii="Calibri" w:hAnsi="Calibri" w:cs="Calibri"/>
              </w:rPr>
              <w:t xml:space="preserve">- </w:t>
            </w:r>
            <w:r w:rsidR="004A5A96">
              <w:rPr>
                <w:rFonts w:ascii="Calibri" w:hAnsi="Calibri" w:cs="Calibri"/>
              </w:rPr>
              <w:t>zbiorcze podsumowanie</w:t>
            </w:r>
            <w:r w:rsidRPr="00556789">
              <w:rPr>
                <w:rFonts w:ascii="Calibri" w:hAnsi="Calibri" w:cs="Calibri"/>
              </w:rPr>
              <w:t>.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477974A" w14:textId="28BAA58B" w:rsidR="00DA4A75" w:rsidRPr="00556789" w:rsidRDefault="00DA4A75" w:rsidP="00C25566">
            <w:pPr>
              <w:jc w:val="center"/>
              <w:rPr>
                <w:rFonts w:ascii="Calibri" w:hAnsi="Calibri" w:cs="Calibri"/>
                <w:color w:val="000000"/>
              </w:rPr>
            </w:pPr>
            <w:r w:rsidRPr="00556789">
              <w:rPr>
                <w:rFonts w:ascii="Calibri" w:hAnsi="Calibri" w:cs="Calibri"/>
                <w:color w:val="000000"/>
              </w:rPr>
              <w:t xml:space="preserve">……… z </w:t>
            </w:r>
            <w:r w:rsidR="00794149">
              <w:rPr>
                <w:rFonts w:ascii="Calibri" w:hAnsi="Calibri" w:cs="Calibri"/>
                <w:color w:val="000000"/>
              </w:rPr>
              <w:t xml:space="preserve">66 </w:t>
            </w:r>
            <w:r w:rsidRPr="00556789">
              <w:rPr>
                <w:rFonts w:ascii="Calibri" w:hAnsi="Calibri" w:cs="Calibri"/>
                <w:color w:val="000000"/>
              </w:rPr>
              <w:t>wymagań</w:t>
            </w:r>
            <w:r w:rsidR="00C25566">
              <w:rPr>
                <w:rFonts w:ascii="Calibri" w:hAnsi="Calibri" w:cs="Calibri"/>
                <w:color w:val="000000"/>
              </w:rPr>
              <w:t xml:space="preserve"> </w:t>
            </w:r>
            <w:r w:rsidR="00794149">
              <w:rPr>
                <w:rFonts w:ascii="Calibri" w:hAnsi="Calibri" w:cs="Calibri"/>
                <w:color w:val="000000"/>
              </w:rPr>
              <w:t>(</w:t>
            </w:r>
            <w:r w:rsidR="00C25566" w:rsidRPr="00556789">
              <w:rPr>
                <w:rFonts w:ascii="Calibri" w:hAnsi="Calibri" w:cs="Calibri"/>
              </w:rPr>
              <w:fldChar w:fldCharType="begin"/>
            </w:r>
            <w:r w:rsidR="00C25566" w:rsidRPr="00556789">
              <w:rPr>
                <w:rFonts w:ascii="Calibri" w:hAnsi="Calibri" w:cs="Calibri"/>
              </w:rPr>
              <w:instrText xml:space="preserve"> REF _Ref118969875 \r \h  \* MERGEFORMAT </w:instrText>
            </w:r>
            <w:r w:rsidR="00C25566" w:rsidRPr="00556789">
              <w:rPr>
                <w:rFonts w:ascii="Calibri" w:hAnsi="Calibri" w:cs="Calibri"/>
              </w:rPr>
            </w:r>
            <w:r w:rsidR="00C25566" w:rsidRPr="00556789">
              <w:rPr>
                <w:rFonts w:ascii="Calibri" w:hAnsi="Calibri" w:cs="Calibri"/>
              </w:rPr>
              <w:fldChar w:fldCharType="separate"/>
            </w:r>
            <w:r w:rsidR="00C25566" w:rsidRPr="00556789">
              <w:rPr>
                <w:rFonts w:ascii="Calibri" w:hAnsi="Calibri" w:cs="Calibri"/>
              </w:rPr>
              <w:t>3.3</w:t>
            </w:r>
            <w:r w:rsidR="00C25566" w:rsidRPr="00556789">
              <w:rPr>
                <w:rFonts w:ascii="Calibri" w:hAnsi="Calibri" w:cs="Calibri"/>
              </w:rPr>
              <w:fldChar w:fldCharType="end"/>
            </w:r>
            <w:r w:rsidR="00C25566" w:rsidRPr="00556789">
              <w:rPr>
                <w:rFonts w:ascii="Calibri" w:hAnsi="Calibri" w:cs="Calibri"/>
              </w:rPr>
              <w:t xml:space="preserve"> </w:t>
            </w:r>
            <w:r w:rsidR="00C25566" w:rsidRPr="00556789">
              <w:rPr>
                <w:rFonts w:ascii="Calibri" w:hAnsi="Calibri" w:cs="Calibri"/>
              </w:rPr>
              <w:fldChar w:fldCharType="begin"/>
            </w:r>
            <w:r w:rsidR="00C25566" w:rsidRPr="00556789">
              <w:rPr>
                <w:rFonts w:ascii="Calibri" w:hAnsi="Calibri" w:cs="Calibri"/>
              </w:rPr>
              <w:instrText xml:space="preserve"> REF _Ref118969875 \h  \* MERGEFORMAT </w:instrText>
            </w:r>
            <w:r w:rsidR="00C25566" w:rsidRPr="00556789">
              <w:rPr>
                <w:rFonts w:ascii="Calibri" w:hAnsi="Calibri" w:cs="Calibri"/>
              </w:rPr>
            </w:r>
            <w:r w:rsidR="00C25566" w:rsidRPr="00556789">
              <w:rPr>
                <w:rFonts w:ascii="Calibri" w:hAnsi="Calibri" w:cs="Calibri"/>
              </w:rPr>
              <w:fldChar w:fldCharType="separate"/>
            </w:r>
            <w:r w:rsidR="00C25566" w:rsidRPr="00556789">
              <w:rPr>
                <w:rFonts w:ascii="Calibri" w:hAnsi="Calibri" w:cs="Calibri"/>
              </w:rPr>
              <w:t>Dane wejściowe</w:t>
            </w:r>
            <w:r w:rsidR="00C25566" w:rsidRPr="00556789">
              <w:rPr>
                <w:rFonts w:ascii="Calibri" w:hAnsi="Calibri" w:cs="Calibri"/>
              </w:rPr>
              <w:fldChar w:fldCharType="end"/>
            </w:r>
            <w:r w:rsidR="00794149">
              <w:rPr>
                <w:rFonts w:ascii="Calibri" w:hAnsi="Calibri" w:cs="Calibri"/>
              </w:rPr>
              <w:t>)</w:t>
            </w:r>
            <w:r w:rsidR="00C25566" w:rsidRPr="00556789">
              <w:rPr>
                <w:rFonts w:ascii="Calibri" w:hAnsi="Calibri" w:cs="Calibri"/>
              </w:rPr>
              <w:t>.</w:t>
            </w:r>
            <w:r w:rsidR="00C25566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p w14:paraId="26D55EA1" w14:textId="77777777" w:rsidR="00DA4A75" w:rsidRDefault="00DA4A75" w:rsidP="00DA4A75">
      <w:pPr>
        <w:rPr>
          <w:rFonts w:ascii="Calibri" w:hAnsi="Calibri" w:cs="Calibri"/>
          <w:b/>
          <w:u w:val="single"/>
        </w:rPr>
      </w:pPr>
    </w:p>
    <w:p w14:paraId="629C12B0" w14:textId="77777777" w:rsidR="00794149" w:rsidRPr="00952207" w:rsidRDefault="00794149" w:rsidP="008919C6">
      <w:pPr>
        <w:pStyle w:val="Nagwek6"/>
      </w:pPr>
      <w:r w:rsidRPr="00952207">
        <w:t>Enumeratywnie</w:t>
      </w:r>
      <w:r w:rsidR="005B7E0F" w:rsidRPr="00952207">
        <w:t xml:space="preserve"> – </w:t>
      </w:r>
      <w:r w:rsidR="005B7E0F" w:rsidRPr="00E653B1">
        <w:rPr>
          <w:u w:val="single"/>
        </w:rPr>
        <w:t>tylko</w:t>
      </w:r>
      <w:r w:rsidR="005B7E0F" w:rsidRPr="00952207">
        <w:t xml:space="preserve"> </w:t>
      </w:r>
      <w:r w:rsidR="005B7E0F">
        <w:t xml:space="preserve">numery </w:t>
      </w:r>
      <w:r w:rsidR="005B7E0F" w:rsidRPr="005B7E0F">
        <w:t>wymaga</w:t>
      </w:r>
      <w:r w:rsidR="005B7E0F">
        <w:t xml:space="preserve">ń </w:t>
      </w:r>
      <w:r w:rsidR="005B7E0F" w:rsidRPr="005B7E0F">
        <w:t>pozyskiwanych i aktualizowanych automatycznie</w:t>
      </w:r>
      <w:r w:rsidR="005B7E0F">
        <w:t>.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238"/>
        <w:gridCol w:w="3574"/>
        <w:gridCol w:w="2552"/>
      </w:tblGrid>
      <w:tr w:rsidR="00E653B1" w14:paraId="50F3621E" w14:textId="77777777" w:rsidTr="007C3C9F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2C1F798C" w14:textId="5B770219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</w:t>
            </w:r>
          </w:p>
        </w:tc>
        <w:tc>
          <w:tcPr>
            <w:tcW w:w="2238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1885DFBA" w14:textId="2D623888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Nr Wymagania</w:t>
            </w:r>
          </w:p>
        </w:tc>
        <w:tc>
          <w:tcPr>
            <w:tcW w:w="3574" w:type="dxa"/>
            <w:tcBorders>
              <w:bottom w:val="single" w:sz="4" w:space="0" w:color="auto"/>
            </w:tcBorders>
            <w:shd w:val="clear" w:color="auto" w:fill="9CC2E5"/>
            <w:vAlign w:val="center"/>
          </w:tcPr>
          <w:p w14:paraId="62E4AAB9" w14:textId="77777777" w:rsidR="00E653B1" w:rsidRPr="00952207" w:rsidRDefault="00E653B1" w:rsidP="001932CB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Opis Wymagania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9CC2E5"/>
          </w:tcPr>
          <w:p w14:paraId="79767856" w14:textId="77777777" w:rsidR="00E653B1" w:rsidRPr="00952207" w:rsidRDefault="00E653B1" w:rsidP="005B7E0F">
            <w:pPr>
              <w:jc w:val="center"/>
              <w:rPr>
                <w:rFonts w:ascii="Calibri" w:hAnsi="Calibri" w:cs="Calibri"/>
                <w:b/>
              </w:rPr>
            </w:pPr>
            <w:r w:rsidRPr="00952207">
              <w:rPr>
                <w:rFonts w:ascii="Calibri" w:hAnsi="Calibri" w:cs="Calibri"/>
                <w:b/>
              </w:rPr>
              <w:t>pozyskiwane i aktualizowane automatycznie</w:t>
            </w:r>
          </w:p>
        </w:tc>
      </w:tr>
      <w:tr w:rsidR="00E653B1" w14:paraId="47F6EA40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20FDCBD8" w14:textId="1357145C" w:rsidR="00E653B1" w:rsidRPr="007C3C9F" w:rsidRDefault="00E653B1" w:rsidP="001932C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1</w:t>
            </w:r>
            <w:r w:rsidR="005D7A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240801E0" w14:textId="11FDDD44" w:rsidR="00E653B1" w:rsidRPr="007C3C9F" w:rsidRDefault="00E653B1" w:rsidP="00E653B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[Nr WFDW-* wymagania z OPZ]</w:t>
            </w:r>
          </w:p>
        </w:tc>
        <w:tc>
          <w:tcPr>
            <w:tcW w:w="3574" w:type="dxa"/>
            <w:shd w:val="clear" w:color="auto" w:fill="auto"/>
            <w:vAlign w:val="center"/>
          </w:tcPr>
          <w:p w14:paraId="623CB435" w14:textId="77777777" w:rsidR="00E653B1" w:rsidRPr="007C3C9F" w:rsidRDefault="00E653B1" w:rsidP="001932C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[opis]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DA3A2F" w14:textId="77777777" w:rsidR="00E653B1" w:rsidRPr="007C3C9F" w:rsidRDefault="00E653B1" w:rsidP="005B7E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E653B1" w14:paraId="205DDC61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68394E90" w14:textId="0EB4D38F" w:rsidR="00E653B1" w:rsidRPr="007C3C9F" w:rsidRDefault="00E653B1" w:rsidP="008919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2</w:t>
            </w:r>
            <w:r w:rsidR="005D7A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66857689" w14:textId="0D6C6225" w:rsidR="00E653B1" w:rsidRPr="007C3C9F" w:rsidRDefault="00E653B1" w:rsidP="008919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[Nr WFDW-* wymagania z OPZ]</w:t>
            </w:r>
          </w:p>
        </w:tc>
        <w:tc>
          <w:tcPr>
            <w:tcW w:w="3574" w:type="dxa"/>
            <w:shd w:val="clear" w:color="auto" w:fill="auto"/>
            <w:vAlign w:val="center"/>
          </w:tcPr>
          <w:p w14:paraId="29214514" w14:textId="2DA8215F" w:rsidR="00E653B1" w:rsidRPr="007C3C9F" w:rsidRDefault="00E653B1" w:rsidP="001932C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[opis]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63EBE6" w14:textId="31D0BD72" w:rsidR="00E653B1" w:rsidRPr="007C3C9F" w:rsidRDefault="00E653B1" w:rsidP="005B7E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3C9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E653B1" w14:paraId="14EE8FAC" w14:textId="77777777" w:rsidTr="007C3C9F">
        <w:trPr>
          <w:trHeight w:val="300"/>
        </w:trPr>
        <w:tc>
          <w:tcPr>
            <w:tcW w:w="562" w:type="dxa"/>
            <w:vAlign w:val="center"/>
          </w:tcPr>
          <w:p w14:paraId="6D79246B" w14:textId="4A24C906" w:rsidR="00E653B1" w:rsidRDefault="00E653B1" w:rsidP="008919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D7A92">
              <w:rPr>
                <w:sz w:val="20"/>
                <w:szCs w:val="20"/>
              </w:rPr>
              <w:t>.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079709C7" w14:textId="7987E56B" w:rsidR="00E653B1" w:rsidRDefault="00E653B1" w:rsidP="008919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4" w:type="dxa"/>
            <w:shd w:val="clear" w:color="auto" w:fill="auto"/>
            <w:vAlign w:val="center"/>
          </w:tcPr>
          <w:p w14:paraId="485EC1C7" w14:textId="77777777" w:rsidR="00E653B1" w:rsidRDefault="00E653B1" w:rsidP="00193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63CC8C1" w14:textId="77777777" w:rsidR="00E653B1" w:rsidRDefault="00E653B1" w:rsidP="005B7E0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5985061" w14:textId="77777777" w:rsidR="00821D49" w:rsidRDefault="00821D49" w:rsidP="00821D49">
      <w:pPr>
        <w:ind w:hanging="142"/>
        <w:rPr>
          <w:rFonts w:ascii="Calibri" w:hAnsi="Calibri" w:cs="Calibri"/>
        </w:rPr>
      </w:pPr>
    </w:p>
    <w:p w14:paraId="6544C4EC" w14:textId="77777777" w:rsidR="001B4837" w:rsidRPr="001B4837" w:rsidRDefault="001B4837" w:rsidP="001B4837">
      <w:pPr>
        <w:ind w:left="-11"/>
        <w:jc w:val="both"/>
      </w:pPr>
    </w:p>
    <w:p w14:paraId="1A437F6F" w14:textId="3F4D4AAA" w:rsidR="001B4837" w:rsidRDefault="001B4837" w:rsidP="000A0B18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1B4837">
        <w:rPr>
          <w:sz w:val="24"/>
          <w:szCs w:val="24"/>
        </w:rPr>
        <w:t xml:space="preserve">Oświadczamy, że w cenie naszej oferty zostały uwzględnione wszystkie koszty wykonania zamówienia zgodnie z </w:t>
      </w:r>
      <w:r w:rsidR="00C41F30">
        <w:rPr>
          <w:sz w:val="24"/>
          <w:szCs w:val="24"/>
        </w:rPr>
        <w:t xml:space="preserve">postanowieniami </w:t>
      </w:r>
      <w:r w:rsidRPr="001B4837">
        <w:rPr>
          <w:sz w:val="24"/>
          <w:szCs w:val="24"/>
        </w:rPr>
        <w:t>SWZ</w:t>
      </w:r>
      <w:r>
        <w:rPr>
          <w:sz w:val="24"/>
          <w:szCs w:val="24"/>
        </w:rPr>
        <w:t>.</w:t>
      </w:r>
    </w:p>
    <w:p w14:paraId="2F506A2A" w14:textId="77777777" w:rsidR="00821D49" w:rsidRPr="00E34A9F" w:rsidRDefault="00821D49" w:rsidP="00E132F5">
      <w:pPr>
        <w:pStyle w:val="Bezodstpw"/>
        <w:jc w:val="both"/>
        <w:rPr>
          <w:rFonts w:ascii="Calibri" w:hAnsi="Calibri" w:cs="Calibri"/>
        </w:rPr>
      </w:pPr>
    </w:p>
    <w:p w14:paraId="3B058754" w14:textId="77777777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</w:rPr>
      </w:pPr>
      <w:r w:rsidRPr="00E34A9F">
        <w:rPr>
          <w:rFonts w:ascii="Calibri" w:eastAsia="Arial Unicode MS" w:hAnsi="Calibri" w:cs="Calibri"/>
          <w:b/>
        </w:rPr>
        <w:t>UWAGA!</w:t>
      </w:r>
    </w:p>
    <w:p w14:paraId="5E257296" w14:textId="523C94D3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</w:rPr>
      </w:pPr>
      <w:r w:rsidRPr="00E34A9F">
        <w:rPr>
          <w:rFonts w:ascii="Calibri" w:eastAsia="Arial Unicode MS" w:hAnsi="Calibri" w:cs="Calibri"/>
          <w:b/>
        </w:rPr>
        <w:t xml:space="preserve">W </w:t>
      </w:r>
      <w:r w:rsidR="00A26072" w:rsidRPr="00D60809">
        <w:rPr>
          <w:rFonts w:ascii="Calibri" w:eastAsia="Arial Unicode MS" w:hAnsi="Calibri" w:cs="Calibri"/>
          <w:b/>
        </w:rPr>
        <w:t xml:space="preserve">rozdziale XVII ust. </w:t>
      </w:r>
      <w:r w:rsidR="002963F9" w:rsidRPr="00D60809">
        <w:rPr>
          <w:rFonts w:ascii="Calibri" w:eastAsia="Arial Unicode MS" w:hAnsi="Calibri" w:cs="Calibri"/>
          <w:b/>
        </w:rPr>
        <w:t>5</w:t>
      </w:r>
      <w:r w:rsidRPr="00D60809">
        <w:rPr>
          <w:rFonts w:ascii="Calibri" w:eastAsia="Arial Unicode MS" w:hAnsi="Calibri" w:cs="Calibri"/>
          <w:b/>
        </w:rPr>
        <w:t xml:space="preserve"> SWZ Zama</w:t>
      </w:r>
      <w:r w:rsidRPr="00E34A9F">
        <w:rPr>
          <w:rFonts w:ascii="Calibri" w:eastAsia="Arial Unicode MS" w:hAnsi="Calibri" w:cs="Calibri"/>
          <w:b/>
        </w:rPr>
        <w:t xml:space="preserve">wiający wymaga złożenia wraz z ofertą informacji </w:t>
      </w:r>
      <w:r w:rsidR="005C2EBA" w:rsidRPr="00E34A9F">
        <w:rPr>
          <w:rFonts w:ascii="Calibri" w:eastAsia="Arial Unicode MS" w:hAnsi="Calibri" w:cs="Calibri"/>
          <w:b/>
        </w:rPr>
        <w:br/>
      </w:r>
      <w:r w:rsidRPr="00E34A9F">
        <w:rPr>
          <w:rFonts w:ascii="Calibri" w:eastAsia="Arial Unicode MS" w:hAnsi="Calibri" w:cs="Calibri"/>
          <w:b/>
        </w:rPr>
        <w:t xml:space="preserve">o </w:t>
      </w:r>
      <w:r w:rsidRPr="00E34A9F">
        <w:rPr>
          <w:rFonts w:ascii="Calibri" w:hAnsi="Calibri" w:cs="Calibri"/>
          <w:b/>
        </w:rPr>
        <w:t xml:space="preserve">powstaniu </w:t>
      </w:r>
      <w:r w:rsidR="004A1CBD">
        <w:rPr>
          <w:rFonts w:ascii="Calibri" w:hAnsi="Calibri" w:cs="Calibri"/>
          <w:b/>
        </w:rPr>
        <w:t>dla Z</w:t>
      </w:r>
      <w:r w:rsidRPr="00E34A9F">
        <w:rPr>
          <w:rFonts w:ascii="Calibri" w:hAnsi="Calibri" w:cs="Calibri"/>
          <w:b/>
        </w:rPr>
        <w:t xml:space="preserve">amawiającego </w:t>
      </w:r>
      <w:r w:rsidRPr="00E34A9F">
        <w:rPr>
          <w:rFonts w:ascii="Calibri" w:hAnsi="Calibri" w:cs="Calibri"/>
          <w:b/>
          <w:color w:val="000000"/>
        </w:rPr>
        <w:t>obowiązku podatkowego</w:t>
      </w:r>
      <w:r w:rsidR="004E6201">
        <w:rPr>
          <w:rFonts w:ascii="Calibri" w:hAnsi="Calibri" w:cs="Calibri"/>
          <w:b/>
          <w:color w:val="000000"/>
        </w:rPr>
        <w:t xml:space="preserve"> </w:t>
      </w:r>
      <w:r w:rsidRPr="00E34A9F">
        <w:rPr>
          <w:rFonts w:ascii="Calibri" w:hAnsi="Calibri" w:cs="Calibri"/>
          <w:b/>
          <w:color w:val="000000"/>
        </w:rPr>
        <w:t>zgodnie z przepisami o podatku od towarów i usług (VAT) wskazując nazwę (rodzaj) towaru lub usługi, których dostawa lub świadczenie będzie prowadzić do jego powstania, oraz wskazując ich wartość bez kwoty podatku.</w:t>
      </w:r>
    </w:p>
    <w:p w14:paraId="5DA9D2DC" w14:textId="77777777" w:rsidR="00016153" w:rsidRPr="00E34A9F" w:rsidRDefault="00016153" w:rsidP="007C3C9F">
      <w:pPr>
        <w:pBdr>
          <w:top w:val="single" w:sz="4" w:space="0" w:color="auto" w:shadow="1"/>
          <w:left w:val="single" w:sz="4" w:space="16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</w:rPr>
      </w:pPr>
      <w:r w:rsidRPr="00E34A9F">
        <w:rPr>
          <w:rFonts w:ascii="Calibri" w:eastAsia="Arial Unicode MS" w:hAnsi="Calibri" w:cs="Calibri"/>
          <w:b/>
        </w:rPr>
        <w:t xml:space="preserve">Niezłożenie przez Wykonawcę informacji będzie oznaczało, że taki obowiązek nie powstaje. </w:t>
      </w:r>
    </w:p>
    <w:p w14:paraId="4E56E77A" w14:textId="77777777" w:rsidR="001B4837" w:rsidRDefault="001B4837" w:rsidP="001B4837">
      <w:pPr>
        <w:ind w:left="-11"/>
        <w:jc w:val="both"/>
      </w:pPr>
    </w:p>
    <w:p w14:paraId="6D573963" w14:textId="77777777" w:rsidR="001B4837" w:rsidRPr="001B4837" w:rsidRDefault="001B4837" w:rsidP="001B4837">
      <w:pPr>
        <w:ind w:left="-11"/>
        <w:jc w:val="both"/>
      </w:pPr>
    </w:p>
    <w:p w14:paraId="4A06339B" w14:textId="77777777" w:rsidR="001B4837" w:rsidRPr="001B4837" w:rsidRDefault="001B4837" w:rsidP="001B4837">
      <w:pPr>
        <w:ind w:left="-11"/>
        <w:jc w:val="both"/>
      </w:pPr>
    </w:p>
    <w:p w14:paraId="636814A7" w14:textId="1915E911" w:rsidR="00016153" w:rsidRPr="001B4837" w:rsidRDefault="00016153" w:rsidP="000A0B18">
      <w:pPr>
        <w:pStyle w:val="Akapitzlist"/>
        <w:numPr>
          <w:ilvl w:val="0"/>
          <w:numId w:val="4"/>
        </w:numPr>
        <w:ind w:left="426" w:hanging="426"/>
        <w:rPr>
          <w:sz w:val="24"/>
          <w:szCs w:val="24"/>
          <w:u w:val="single"/>
        </w:rPr>
      </w:pPr>
      <w:r w:rsidRPr="001B4837">
        <w:rPr>
          <w:b/>
          <w:sz w:val="24"/>
          <w:szCs w:val="24"/>
          <w:u w:val="single"/>
        </w:rPr>
        <w:t>Dane dotyczące Wykonawcy:</w:t>
      </w:r>
    </w:p>
    <w:p w14:paraId="2AED32D2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 xml:space="preserve">Imię Nazwisko osoby (osób) upoważnionych do podpisania umowy: </w:t>
      </w:r>
    </w:p>
    <w:p w14:paraId="68C36832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  <w:lang w:val="de-DE"/>
        </w:rPr>
      </w:pPr>
      <w:r w:rsidRPr="00E34A9F">
        <w:rPr>
          <w:rFonts w:ascii="Calibri" w:hAnsi="Calibri" w:cs="Calibri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B813210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telefonu:</w:t>
      </w:r>
      <w:r w:rsidRPr="00E34A9F">
        <w:rPr>
          <w:rFonts w:ascii="Calibri" w:hAnsi="Calibri" w:cs="Calibri"/>
        </w:rPr>
        <w:tab/>
        <w:t>.…/ ……………………</w:t>
      </w:r>
    </w:p>
    <w:p w14:paraId="166A58DF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faksu:</w:t>
      </w:r>
      <w:r w:rsidRPr="00E34A9F">
        <w:rPr>
          <w:rFonts w:ascii="Calibri" w:hAnsi="Calibri" w:cs="Calibri"/>
        </w:rPr>
        <w:tab/>
        <w:t>.…/ ....................................</w:t>
      </w:r>
    </w:p>
    <w:p w14:paraId="08E01A50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Numer REGON:</w:t>
      </w:r>
      <w:r w:rsidRPr="00E34A9F">
        <w:rPr>
          <w:rFonts w:ascii="Calibri" w:hAnsi="Calibri" w:cs="Calibri"/>
        </w:rPr>
        <w:tab/>
        <w:t>..........................................   Numer NIP: ..........................................</w:t>
      </w:r>
    </w:p>
    <w:p w14:paraId="185E247D" w14:textId="77777777" w:rsidR="00016153" w:rsidRPr="00E34A9F" w:rsidRDefault="00016153" w:rsidP="0005352F">
      <w:pPr>
        <w:spacing w:after="120"/>
        <w:ind w:left="142"/>
        <w:rPr>
          <w:rFonts w:ascii="Calibri" w:hAnsi="Calibri" w:cs="Calibri"/>
        </w:rPr>
      </w:pPr>
      <w:r w:rsidRPr="00E34A9F">
        <w:rPr>
          <w:rFonts w:ascii="Calibri" w:hAnsi="Calibri" w:cs="Calibri"/>
        </w:rPr>
        <w:t>Adres kontaktowy e</w:t>
      </w:r>
      <w:r w:rsidR="00F30C2A" w:rsidRPr="00E34A9F">
        <w:rPr>
          <w:rFonts w:ascii="Calibri" w:hAnsi="Calibri" w:cs="Calibri"/>
        </w:rPr>
        <w:t>-</w:t>
      </w:r>
      <w:r w:rsidRPr="00E34A9F">
        <w:rPr>
          <w:rFonts w:ascii="Calibri" w:hAnsi="Calibri" w:cs="Calibri"/>
        </w:rPr>
        <w:t>mail: ……………………………………………………………</w:t>
      </w:r>
    </w:p>
    <w:p w14:paraId="6EAA9671" w14:textId="792652E4" w:rsidR="00016153" w:rsidRPr="00E34A9F" w:rsidRDefault="00016153" w:rsidP="0005352F">
      <w:pPr>
        <w:spacing w:after="120"/>
        <w:ind w:left="142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  <w:b/>
        </w:rPr>
        <w:t>UWAGA</w:t>
      </w:r>
      <w:r w:rsidR="004A1CBD">
        <w:rPr>
          <w:rFonts w:ascii="Calibri" w:hAnsi="Calibri" w:cs="Calibri"/>
          <w:b/>
        </w:rPr>
        <w:t>:</w:t>
      </w:r>
      <w:r w:rsidRPr="00E34A9F">
        <w:rPr>
          <w:rFonts w:ascii="Calibri" w:hAnsi="Calibri" w:cs="Calibri"/>
          <w:b/>
        </w:rPr>
        <w:t xml:space="preserve">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</w:t>
      </w:r>
      <w:r w:rsidR="00792E5B">
        <w:rPr>
          <w:rFonts w:ascii="Calibri" w:hAnsi="Calibri" w:cs="Calibri"/>
          <w:b/>
        </w:rPr>
        <w:t xml:space="preserve">dres e-mailowy i podany </w:t>
      </w:r>
      <w:r w:rsidRPr="00E34A9F">
        <w:rPr>
          <w:rFonts w:ascii="Calibri" w:hAnsi="Calibri" w:cs="Calibri"/>
          <w:b/>
        </w:rPr>
        <w:t>funkcjonuje w sposób poprawny.</w:t>
      </w:r>
    </w:p>
    <w:p w14:paraId="215A4E63" w14:textId="77777777" w:rsidR="002F0194" w:rsidRPr="00161B9F" w:rsidRDefault="002F0194" w:rsidP="002F0194">
      <w:pPr>
        <w:pStyle w:val="Akapitzlist"/>
        <w:ind w:left="0"/>
        <w:rPr>
          <w:b/>
          <w:sz w:val="24"/>
          <w:szCs w:val="24"/>
        </w:rPr>
      </w:pPr>
    </w:p>
    <w:p w14:paraId="207DDDA5" w14:textId="0EC03A7C" w:rsidR="002F0194" w:rsidRPr="00161B9F" w:rsidRDefault="002F0194" w:rsidP="000A0B18">
      <w:pPr>
        <w:pStyle w:val="Akapitzlist"/>
        <w:numPr>
          <w:ilvl w:val="0"/>
          <w:numId w:val="4"/>
        </w:numPr>
        <w:ind w:left="426" w:hanging="437"/>
        <w:rPr>
          <w:b/>
          <w:sz w:val="24"/>
          <w:szCs w:val="24"/>
        </w:rPr>
      </w:pPr>
      <w:r w:rsidRPr="00161B9F">
        <w:rPr>
          <w:b/>
          <w:sz w:val="24"/>
          <w:szCs w:val="24"/>
        </w:rPr>
        <w:t>PODWYKONAWCY:</w:t>
      </w:r>
    </w:p>
    <w:p w14:paraId="17ACC6D4" w14:textId="77777777" w:rsidR="002F0194" w:rsidRPr="00161B9F" w:rsidRDefault="002F0194" w:rsidP="002F0194">
      <w:pPr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Oświadczamy, że zamierzamy powierzyć następujące części zamówienia podwykonawcom i jednocześnie podajemy nazwy (firmy) podwykonawców*:</w:t>
      </w:r>
    </w:p>
    <w:p w14:paraId="5A547C38" w14:textId="77777777" w:rsidR="002F0194" w:rsidRPr="00161B9F" w:rsidRDefault="002F0194" w:rsidP="002F0194">
      <w:pPr>
        <w:rPr>
          <w:rFonts w:ascii="Calibri" w:hAnsi="Calibri" w:cs="Calibri"/>
        </w:rPr>
      </w:pPr>
    </w:p>
    <w:p w14:paraId="762E5BF0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Część zamówienia: ........................................................................................................</w:t>
      </w:r>
    </w:p>
    <w:p w14:paraId="6B8A0018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 xml:space="preserve">W przypadku powierzenia części zamówienia podwykonawcy udział % podwykonawcy w całości zamówienia wynosi: ____________% </w:t>
      </w:r>
    </w:p>
    <w:p w14:paraId="283286F1" w14:textId="77777777" w:rsidR="002F0194" w:rsidRPr="00161B9F" w:rsidRDefault="002F0194" w:rsidP="000A0B18">
      <w:pPr>
        <w:numPr>
          <w:ilvl w:val="4"/>
          <w:numId w:val="2"/>
        </w:numPr>
        <w:ind w:left="709"/>
        <w:jc w:val="both"/>
        <w:rPr>
          <w:rFonts w:ascii="Calibri" w:hAnsi="Calibri" w:cs="Calibri"/>
        </w:rPr>
      </w:pPr>
      <w:r w:rsidRPr="00161B9F">
        <w:rPr>
          <w:rFonts w:ascii="Calibri" w:hAnsi="Calibri" w:cs="Calibri"/>
        </w:rPr>
        <w:t>Nazwa (firma) podwykonawcy: ...........................................................................................................</w:t>
      </w:r>
    </w:p>
    <w:p w14:paraId="356F8685" w14:textId="77777777" w:rsidR="002F0194" w:rsidRPr="00161B9F" w:rsidRDefault="002F0194" w:rsidP="002F0194">
      <w:pPr>
        <w:ind w:left="34"/>
        <w:jc w:val="both"/>
        <w:rPr>
          <w:rFonts w:ascii="Calibri" w:hAnsi="Calibri" w:cs="Calibri"/>
          <w:i/>
        </w:rPr>
      </w:pPr>
    </w:p>
    <w:p w14:paraId="12887449" w14:textId="77777777" w:rsidR="002F0194" w:rsidRPr="002F0194" w:rsidRDefault="002F0194" w:rsidP="002F0194">
      <w:pPr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Tahoma"/>
          <w:i/>
          <w:sz w:val="20"/>
          <w:szCs w:val="20"/>
        </w:rPr>
        <w:t>*Jeżeli wykonawca nie poda tych informacji to Zamawiający przyjmie, że wykonawca nie zamierza powierzać żadnej części zamówienia podwykonawcy</w:t>
      </w:r>
    </w:p>
    <w:p w14:paraId="17E1D170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 xml:space="preserve">Warunki płatności </w:t>
      </w:r>
      <w:r w:rsidR="002963F9" w:rsidRPr="00E34A9F">
        <w:rPr>
          <w:rFonts w:ascii="Calibri" w:hAnsi="Calibri" w:cs="Calibri"/>
          <w:snapToGrid w:val="0"/>
        </w:rPr>
        <w:t xml:space="preserve">i termin realizacji </w:t>
      </w:r>
      <w:r w:rsidRPr="00E34A9F">
        <w:rPr>
          <w:rFonts w:ascii="Calibri" w:hAnsi="Calibri" w:cs="Calibri"/>
        </w:rPr>
        <w:t xml:space="preserve">będą zgodne z wzorem </w:t>
      </w:r>
      <w:r w:rsidR="00581989" w:rsidRPr="00E34A9F">
        <w:rPr>
          <w:rFonts w:ascii="Calibri" w:hAnsi="Calibri" w:cs="Calibri"/>
        </w:rPr>
        <w:t>umowy będącym załącznikiem do S</w:t>
      </w:r>
      <w:r w:rsidRPr="00E34A9F">
        <w:rPr>
          <w:rFonts w:ascii="Calibri" w:hAnsi="Calibri" w:cs="Calibri"/>
        </w:rPr>
        <w:t>WZ.</w:t>
      </w:r>
    </w:p>
    <w:p w14:paraId="4D2C8303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z</w:t>
      </w:r>
      <w:r w:rsidR="00581989" w:rsidRPr="00E34A9F">
        <w:rPr>
          <w:rFonts w:ascii="Calibri" w:hAnsi="Calibri" w:cs="Calibri"/>
        </w:rPr>
        <w:t xml:space="preserve">apoznaliśmy się ze specyfikacją </w:t>
      </w:r>
      <w:r w:rsidRPr="00E34A9F">
        <w:rPr>
          <w:rFonts w:ascii="Calibri" w:hAnsi="Calibri" w:cs="Calibri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FAAF550" w14:textId="77777777" w:rsidR="009D15AA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Oświadczamy, że uważamy się za związanych niniejszą ofertą przez czas wskazany w specyfikacji warunków zamówienia.</w:t>
      </w:r>
    </w:p>
    <w:p w14:paraId="1C91D522" w14:textId="4E46F8C7" w:rsidR="009D15AA" w:rsidRPr="00E34A9F" w:rsidRDefault="009D15AA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Oświadczam</w:t>
      </w:r>
      <w:r w:rsidR="004A1CBD">
        <w:rPr>
          <w:rFonts w:ascii="Calibri" w:hAnsi="Calibri" w:cs="Calibri"/>
        </w:rPr>
        <w:t>y</w:t>
      </w:r>
      <w:r w:rsidRPr="00E34A9F">
        <w:rPr>
          <w:rFonts w:ascii="Calibri" w:hAnsi="Calibri" w:cs="Calibri"/>
        </w:rPr>
        <w:t>, że wypełni</w:t>
      </w:r>
      <w:r w:rsidR="004A1CBD">
        <w:rPr>
          <w:rFonts w:ascii="Calibri" w:hAnsi="Calibri" w:cs="Calibri"/>
        </w:rPr>
        <w:t>liśmy</w:t>
      </w:r>
      <w:r w:rsidRPr="00E34A9F">
        <w:rPr>
          <w:rFonts w:ascii="Calibri" w:hAnsi="Calibri" w:cs="Calibri"/>
        </w:rPr>
        <w:t xml:space="preserve"> obowiązki informacyjne przewidziane w art. 13 lub art. 14 RODO1) wobec osób fizycznych, od których dane osobowe bezpośrednio lub pośrednio </w:t>
      </w:r>
      <w:r w:rsidRPr="00E34A9F">
        <w:rPr>
          <w:rFonts w:ascii="Calibri" w:hAnsi="Calibri" w:cs="Calibri"/>
        </w:rPr>
        <w:lastRenderedPageBreak/>
        <w:t>pozyskałem w celu ubiegania się o udzielenie zamówienia publicznego w niniejszym postępowaniu.**</w:t>
      </w:r>
    </w:p>
    <w:p w14:paraId="21AA2F61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</w:rPr>
        <w:t>W przypadku uznania niniejszej oferty za ofertę najkorzystniejszą zobowiązujemy si</w:t>
      </w:r>
      <w:r w:rsidR="00573F11" w:rsidRPr="00E34A9F">
        <w:rPr>
          <w:rFonts w:ascii="Calibri" w:hAnsi="Calibri" w:cs="Calibri"/>
        </w:rPr>
        <w:t xml:space="preserve">ę do zawarcia umowy w miejscu i </w:t>
      </w:r>
      <w:r w:rsidRPr="00E34A9F">
        <w:rPr>
          <w:rFonts w:ascii="Calibri" w:hAnsi="Calibri" w:cs="Calibri"/>
        </w:rPr>
        <w:t>terminie wskazanym przez Zamawiającego, a przed zawarciem umowy wniesienia zabezpieczenia należytego wykonania umowy.</w:t>
      </w:r>
    </w:p>
    <w:p w14:paraId="18E84E4B" w14:textId="312D668F" w:rsidR="00143251" w:rsidRPr="00E34A9F" w:rsidRDefault="00143251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>Informuj</w:t>
      </w:r>
      <w:r w:rsidR="004A1CBD">
        <w:rPr>
          <w:rFonts w:ascii="Calibri" w:hAnsi="Calibri" w:cs="Calibri"/>
        </w:rPr>
        <w:t>emy</w:t>
      </w:r>
      <w:r w:rsidRPr="00E34A9F">
        <w:rPr>
          <w:rFonts w:ascii="Calibri" w:hAnsi="Calibri" w:cs="Calibri"/>
        </w:rPr>
        <w:t xml:space="preserve">, że </w:t>
      </w:r>
      <w:r w:rsidRPr="00E34A9F">
        <w:rPr>
          <w:rFonts w:ascii="Calibri" w:hAnsi="Calibri" w:cs="Calibri"/>
          <w:b/>
        </w:rPr>
        <w:t>jeste</w:t>
      </w:r>
      <w:r w:rsidR="004A1CBD">
        <w:rPr>
          <w:rFonts w:ascii="Calibri" w:hAnsi="Calibri" w:cs="Calibri"/>
          <w:b/>
        </w:rPr>
        <w:t>śmy</w:t>
      </w:r>
      <w:r w:rsidRPr="00E34A9F">
        <w:rPr>
          <w:rFonts w:ascii="Calibri" w:hAnsi="Calibri" w:cs="Calibri"/>
          <w:b/>
        </w:rPr>
        <w:t xml:space="preserve"> </w:t>
      </w:r>
      <w:r w:rsidRPr="00E34A9F">
        <w:rPr>
          <w:rFonts w:ascii="Calibri" w:hAnsi="Calibri" w:cs="Calibri"/>
        </w:rPr>
        <w:t xml:space="preserve">(niepotrzebne skreślić) </w:t>
      </w:r>
      <w:r w:rsidRPr="00E34A9F">
        <w:rPr>
          <w:rFonts w:ascii="Calibri" w:hAnsi="Calibri" w:cs="Calibri"/>
          <w:b/>
        </w:rPr>
        <w:t>mikro/małym/średnim/dużym* przedsiębiorcą.</w:t>
      </w:r>
    </w:p>
    <w:p w14:paraId="2310539D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  <w:b/>
        </w:rPr>
      </w:pPr>
      <w:r w:rsidRPr="00E34A9F">
        <w:rPr>
          <w:rFonts w:ascii="Calibri" w:hAnsi="Calibri" w:cs="Calibri"/>
        </w:rPr>
        <w:t xml:space="preserve">Oferta wraz z załącznikami została złożona na </w:t>
      </w:r>
      <w:r w:rsidRPr="00E34A9F">
        <w:rPr>
          <w:rFonts w:ascii="Calibri" w:hAnsi="Calibri" w:cs="Calibri"/>
          <w:b/>
        </w:rPr>
        <w:t>…....</w:t>
      </w:r>
      <w:r w:rsidRPr="00E34A9F">
        <w:rPr>
          <w:rFonts w:ascii="Calibri" w:hAnsi="Calibri" w:cs="Calibri"/>
        </w:rPr>
        <w:t xml:space="preserve"> stronach kolejno ponumerowanych od nr </w:t>
      </w:r>
      <w:r w:rsidRPr="00E34A9F">
        <w:rPr>
          <w:rFonts w:ascii="Calibri" w:hAnsi="Calibri" w:cs="Calibri"/>
          <w:b/>
        </w:rPr>
        <w:t>…</w:t>
      </w:r>
      <w:r w:rsidR="00F30C2A" w:rsidRPr="00E34A9F">
        <w:rPr>
          <w:rFonts w:ascii="Calibri" w:hAnsi="Calibri" w:cs="Calibri"/>
          <w:b/>
        </w:rPr>
        <w:t>…..</w:t>
      </w:r>
      <w:r w:rsidRPr="00E34A9F">
        <w:rPr>
          <w:rFonts w:ascii="Calibri" w:hAnsi="Calibri" w:cs="Calibri"/>
          <w:b/>
        </w:rPr>
        <w:t xml:space="preserve">.. </w:t>
      </w:r>
      <w:r w:rsidRPr="00E34A9F">
        <w:rPr>
          <w:rFonts w:ascii="Calibri" w:hAnsi="Calibri" w:cs="Calibri"/>
        </w:rPr>
        <w:t xml:space="preserve">do nr </w:t>
      </w:r>
      <w:r w:rsidRPr="00E34A9F">
        <w:rPr>
          <w:rFonts w:ascii="Calibri" w:hAnsi="Calibri" w:cs="Calibri"/>
          <w:b/>
        </w:rPr>
        <w:t>…...</w:t>
      </w:r>
      <w:r w:rsidR="00F30C2A" w:rsidRPr="00E34A9F">
        <w:rPr>
          <w:rFonts w:ascii="Calibri" w:hAnsi="Calibri" w:cs="Calibri"/>
          <w:b/>
        </w:rPr>
        <w:t>......</w:t>
      </w:r>
      <w:r w:rsidRPr="00E34A9F">
        <w:rPr>
          <w:rFonts w:ascii="Calibri" w:hAnsi="Calibri" w:cs="Calibri"/>
          <w:b/>
        </w:rPr>
        <w:t>.</w:t>
      </w:r>
    </w:p>
    <w:p w14:paraId="446462A3" w14:textId="77777777" w:rsidR="00016153" w:rsidRPr="00E34A9F" w:rsidRDefault="00016153" w:rsidP="000A0B18">
      <w:pPr>
        <w:numPr>
          <w:ilvl w:val="0"/>
          <w:numId w:val="3"/>
        </w:numPr>
        <w:spacing w:after="120"/>
        <w:ind w:left="426"/>
        <w:jc w:val="both"/>
        <w:rPr>
          <w:rFonts w:ascii="Calibri" w:hAnsi="Calibri" w:cs="Calibri"/>
        </w:rPr>
      </w:pPr>
      <w:r w:rsidRPr="00E34A9F">
        <w:rPr>
          <w:rFonts w:ascii="Calibri" w:hAnsi="Calibri" w:cs="Calibri"/>
          <w:snapToGrid w:val="0"/>
        </w:rPr>
        <w:t>Załącznikami do niniejszej oferty są:</w:t>
      </w:r>
    </w:p>
    <w:p w14:paraId="5A28CE52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6A800816" w14:textId="77777777" w:rsidR="00016153" w:rsidRPr="00E34A9F" w:rsidRDefault="00016153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.........................................................</w:t>
      </w:r>
    </w:p>
    <w:p w14:paraId="4CC32E33" w14:textId="77777777" w:rsidR="00F30C2A" w:rsidRPr="00E34A9F" w:rsidRDefault="00F30C2A" w:rsidP="00016153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……………</w:t>
      </w:r>
    </w:p>
    <w:p w14:paraId="2DEE5AE1" w14:textId="6FB77D75" w:rsidR="009D15AA" w:rsidRPr="00E34A9F" w:rsidRDefault="004A5CD8" w:rsidP="007C3C9F">
      <w:pPr>
        <w:pStyle w:val="Lista5"/>
        <w:spacing w:line="480" w:lineRule="auto"/>
        <w:ind w:left="567" w:firstLine="0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…………………………………………</w:t>
      </w:r>
      <w:r w:rsidR="008F4EC6">
        <w:rPr>
          <w:rFonts w:ascii="Calibri" w:hAnsi="Calibri" w:cs="Calibri"/>
          <w:snapToGrid w:val="0"/>
          <w:sz w:val="24"/>
          <w:szCs w:val="24"/>
        </w:rPr>
        <w:t>…………..</w:t>
      </w:r>
      <w:r w:rsidRPr="00E34A9F">
        <w:rPr>
          <w:rFonts w:ascii="Calibri" w:hAnsi="Calibri" w:cs="Calibri"/>
          <w:snapToGrid w:val="0"/>
          <w:sz w:val="24"/>
          <w:szCs w:val="24"/>
        </w:rPr>
        <w:t>.</w:t>
      </w:r>
    </w:p>
    <w:p w14:paraId="2C21406F" w14:textId="77777777" w:rsidR="009D15AA" w:rsidRPr="00E34A9F" w:rsidRDefault="009D15AA" w:rsidP="009D15AA">
      <w:pPr>
        <w:pStyle w:val="Lista5"/>
        <w:spacing w:line="276" w:lineRule="auto"/>
        <w:ind w:left="284" w:hanging="284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 niepotrzebne skreślić</w:t>
      </w:r>
    </w:p>
    <w:p w14:paraId="12B19BDF" w14:textId="35C458C9" w:rsidR="009D15AA" w:rsidRPr="00E34A9F" w:rsidRDefault="009D15AA" w:rsidP="009D15AA">
      <w:pPr>
        <w:pStyle w:val="Lista5"/>
        <w:ind w:left="142" w:hanging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34A9F">
        <w:rPr>
          <w:rFonts w:ascii="Calibri" w:hAnsi="Calibri" w:cs="Calibri"/>
          <w:snapToGrid w:val="0"/>
          <w:sz w:val="24"/>
          <w:szCs w:val="2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B580AB" w14:textId="77777777" w:rsidR="009D15AA" w:rsidRPr="00E34A9F" w:rsidRDefault="009D15AA" w:rsidP="009D15AA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E34A9F">
        <w:rPr>
          <w:rFonts w:ascii="Calibri" w:hAnsi="Calibri" w:cs="Calibri"/>
          <w:b/>
          <w:sz w:val="24"/>
          <w:szCs w:val="24"/>
          <w:vertAlign w:val="superscript"/>
        </w:rPr>
        <w:t>1)</w:t>
      </w:r>
      <w:r w:rsidRPr="00E34A9F">
        <w:rPr>
          <w:rFonts w:ascii="Calibri" w:hAnsi="Calibri" w:cs="Calibri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17C40C" w14:textId="77777777" w:rsidR="006E5683" w:rsidRDefault="006E5683" w:rsidP="006E5683">
      <w:pPr>
        <w:spacing w:line="360" w:lineRule="auto"/>
        <w:ind w:left="5245"/>
        <w:jc w:val="center"/>
        <w:rPr>
          <w:i/>
        </w:rPr>
      </w:pPr>
    </w:p>
    <w:p w14:paraId="481604F9" w14:textId="77777777" w:rsidR="009D15AA" w:rsidRPr="00E34A9F" w:rsidRDefault="009D15AA" w:rsidP="009D15AA">
      <w:pPr>
        <w:pStyle w:val="Lista5"/>
        <w:spacing w:line="480" w:lineRule="auto"/>
        <w:ind w:left="0" w:firstLine="0"/>
        <w:rPr>
          <w:rFonts w:ascii="Calibri" w:hAnsi="Calibri" w:cs="Calibri"/>
          <w:snapToGrid w:val="0"/>
          <w:sz w:val="24"/>
          <w:szCs w:val="24"/>
        </w:rPr>
      </w:pPr>
    </w:p>
    <w:sectPr w:rsidR="009D15AA" w:rsidRPr="00E34A9F" w:rsidSect="00794149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5CB2" w14:textId="77777777" w:rsidR="00110599" w:rsidRDefault="00110599">
      <w:r>
        <w:separator/>
      </w:r>
    </w:p>
  </w:endnote>
  <w:endnote w:type="continuationSeparator" w:id="0">
    <w:p w14:paraId="0DE7E1FB" w14:textId="77777777" w:rsidR="00110599" w:rsidRDefault="0011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C899" w14:textId="77777777" w:rsidR="00FA40F8" w:rsidRDefault="00FA40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285D3" w14:textId="77777777"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E0EA" w14:textId="0DF5DD40" w:rsidR="00F13C01" w:rsidRPr="00B04DE4" w:rsidRDefault="00F13C01" w:rsidP="00F13C01">
    <w:pPr>
      <w:spacing w:line="360" w:lineRule="auto"/>
      <w:ind w:left="5245"/>
      <w:jc w:val="center"/>
      <w:rPr>
        <w:i/>
      </w:rPr>
    </w:pPr>
    <w:r>
      <w:ptab w:relativeTo="margin" w:alignment="center" w:leader="none"/>
    </w:r>
    <w:r w:rsidRPr="00B04DE4">
      <w:rPr>
        <w:i/>
      </w:rPr>
      <w:t>Dokument należy podpisać  kwalifikowanym podpisem elektronicznym lub podpisem zaufanym lub elektronicznym podpisem osobistym</w:t>
    </w:r>
  </w:p>
  <w:p w14:paraId="484A3FC1" w14:textId="20069FA8" w:rsidR="00F61023" w:rsidRDefault="00F61023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CC7C" w14:textId="77777777" w:rsidR="00110599" w:rsidRDefault="00110599">
      <w:r>
        <w:separator/>
      </w:r>
    </w:p>
  </w:footnote>
  <w:footnote w:type="continuationSeparator" w:id="0">
    <w:p w14:paraId="39CC684A" w14:textId="77777777" w:rsidR="00110599" w:rsidRDefault="00110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FFA8" w14:textId="77777777" w:rsidR="000D27DB" w:rsidRDefault="000D27DB" w:rsidP="000D27DB">
    <w:pPr>
      <w:pStyle w:val="Nagwek"/>
      <w:rPr>
        <w:rFonts w:ascii="Cambria" w:hAnsi="Cambria"/>
        <w:sz w:val="20"/>
        <w:szCs w:val="20"/>
      </w:rPr>
    </w:pPr>
  </w:p>
  <w:p w14:paraId="50E0B2E4" w14:textId="77777777" w:rsidR="000D27DB" w:rsidRPr="00E34A9F" w:rsidRDefault="00843A40" w:rsidP="000D27DB">
    <w:pPr>
      <w:tabs>
        <w:tab w:val="left" w:pos="5400"/>
      </w:tabs>
      <w:rPr>
        <w:rFonts w:ascii="Calibri" w:hAnsi="Calibri" w:cs="Calibri"/>
        <w:b/>
        <w:bCs/>
        <w:sz w:val="20"/>
      </w:rPr>
    </w:pPr>
    <w:bookmarkStart w:id="14" w:name="_Hlk114131200"/>
    <w:r>
      <w:rPr>
        <w:rFonts w:ascii="Calibri" w:hAnsi="Calibri" w:cs="Calibri"/>
        <w:b/>
        <w:bCs/>
        <w:sz w:val="20"/>
      </w:rPr>
      <w:t xml:space="preserve">Numer referencyjny: </w:t>
    </w:r>
    <w:r w:rsidR="00DA4A75">
      <w:rPr>
        <w:rFonts w:ascii="Calibri" w:hAnsi="Calibri" w:cs="Calibri"/>
        <w:b/>
        <w:bCs/>
        <w:sz w:val="20"/>
      </w:rPr>
      <w:t>1</w:t>
    </w:r>
    <w:r>
      <w:rPr>
        <w:rFonts w:ascii="Calibri" w:hAnsi="Calibri" w:cs="Calibri"/>
        <w:b/>
        <w:bCs/>
        <w:sz w:val="20"/>
      </w:rPr>
      <w:t>/ZP/202</w:t>
    </w:r>
    <w:r w:rsidR="00DA4A75">
      <w:rPr>
        <w:rFonts w:ascii="Calibri" w:hAnsi="Calibri" w:cs="Calibri"/>
        <w:b/>
        <w:bCs/>
        <w:sz w:val="20"/>
      </w:rPr>
      <w:t>3</w:t>
    </w:r>
  </w:p>
  <w:bookmarkEnd w:id="14"/>
  <w:p w14:paraId="573BA620" w14:textId="77777777" w:rsidR="00FD0A80" w:rsidRPr="00FD0A80" w:rsidRDefault="00FD0A80" w:rsidP="00FD0A80">
    <w:pPr>
      <w:tabs>
        <w:tab w:val="center" w:pos="4536"/>
        <w:tab w:val="right" w:pos="9072"/>
      </w:tabs>
      <w:rPr>
        <w:rFonts w:ascii="Bookman Old Style" w:eastAsia="Calibri" w:hAnsi="Bookman Old Style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9826A39"/>
    <w:multiLevelType w:val="hybridMultilevel"/>
    <w:tmpl w:val="D444C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6C8A"/>
    <w:multiLevelType w:val="hybridMultilevel"/>
    <w:tmpl w:val="D29C34C4"/>
    <w:lvl w:ilvl="0" w:tplc="5B82041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5" w15:restartNumberingAfterBreak="0">
    <w:nsid w:val="5B0C1FB5"/>
    <w:multiLevelType w:val="hybridMultilevel"/>
    <w:tmpl w:val="54F80780"/>
    <w:lvl w:ilvl="0" w:tplc="9BF6C96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7344F4"/>
    <w:multiLevelType w:val="hybridMultilevel"/>
    <w:tmpl w:val="E066437E"/>
    <w:lvl w:ilvl="0" w:tplc="51ACC3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6588">
    <w:abstractNumId w:val="12"/>
  </w:num>
  <w:num w:numId="2" w16cid:durableId="1103650086">
    <w:abstractNumId w:val="10"/>
  </w:num>
  <w:num w:numId="3" w16cid:durableId="861166352">
    <w:abstractNumId w:val="9"/>
  </w:num>
  <w:num w:numId="4" w16cid:durableId="1229074849">
    <w:abstractNumId w:val="15"/>
  </w:num>
  <w:num w:numId="5" w16cid:durableId="619148116">
    <w:abstractNumId w:val="16"/>
  </w:num>
  <w:num w:numId="6" w16cid:durableId="519121369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Wyrwas">
    <w15:presenceInfo w15:providerId="Windows Live" w15:userId="a2234a16213f5173"/>
  </w15:person>
  <w15:person w15:author="Agnieszka Rutkowska-Komornik">
    <w15:presenceInfo w15:providerId="Windows Live" w15:userId="b0961b682fbcdf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959"/>
    <w:rsid w:val="0000347E"/>
    <w:rsid w:val="00005154"/>
    <w:rsid w:val="000065EB"/>
    <w:rsid w:val="000066DD"/>
    <w:rsid w:val="00006898"/>
    <w:rsid w:val="00006D71"/>
    <w:rsid w:val="00007FA5"/>
    <w:rsid w:val="00016153"/>
    <w:rsid w:val="00017D2A"/>
    <w:rsid w:val="000231AC"/>
    <w:rsid w:val="000239D4"/>
    <w:rsid w:val="00023F47"/>
    <w:rsid w:val="00025659"/>
    <w:rsid w:val="00026E3B"/>
    <w:rsid w:val="00027CE9"/>
    <w:rsid w:val="00031CAA"/>
    <w:rsid w:val="00033E37"/>
    <w:rsid w:val="0003703F"/>
    <w:rsid w:val="000379F7"/>
    <w:rsid w:val="00041617"/>
    <w:rsid w:val="00041F53"/>
    <w:rsid w:val="00042263"/>
    <w:rsid w:val="00042B17"/>
    <w:rsid w:val="00044B6B"/>
    <w:rsid w:val="00047EF2"/>
    <w:rsid w:val="0005352F"/>
    <w:rsid w:val="000540D0"/>
    <w:rsid w:val="00054BF5"/>
    <w:rsid w:val="00055851"/>
    <w:rsid w:val="00061F88"/>
    <w:rsid w:val="0006301A"/>
    <w:rsid w:val="00063348"/>
    <w:rsid w:val="00063849"/>
    <w:rsid w:val="00065E78"/>
    <w:rsid w:val="000675E7"/>
    <w:rsid w:val="00070743"/>
    <w:rsid w:val="0007222B"/>
    <w:rsid w:val="000726CE"/>
    <w:rsid w:val="0007488E"/>
    <w:rsid w:val="00075847"/>
    <w:rsid w:val="00077373"/>
    <w:rsid w:val="00080D85"/>
    <w:rsid w:val="00084151"/>
    <w:rsid w:val="000858B3"/>
    <w:rsid w:val="00090A82"/>
    <w:rsid w:val="00093166"/>
    <w:rsid w:val="000954A1"/>
    <w:rsid w:val="000970DD"/>
    <w:rsid w:val="000A0528"/>
    <w:rsid w:val="000A0B1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27DB"/>
    <w:rsid w:val="000D40FD"/>
    <w:rsid w:val="000D5492"/>
    <w:rsid w:val="000E05B9"/>
    <w:rsid w:val="000E05C1"/>
    <w:rsid w:val="000E18DD"/>
    <w:rsid w:val="000E4E2A"/>
    <w:rsid w:val="000E5DA7"/>
    <w:rsid w:val="000E7F53"/>
    <w:rsid w:val="0010294D"/>
    <w:rsid w:val="00102A85"/>
    <w:rsid w:val="00102C0C"/>
    <w:rsid w:val="00103155"/>
    <w:rsid w:val="00104CE0"/>
    <w:rsid w:val="001054D9"/>
    <w:rsid w:val="00105DA1"/>
    <w:rsid w:val="00110599"/>
    <w:rsid w:val="00112653"/>
    <w:rsid w:val="00113C12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07"/>
    <w:rsid w:val="001357B0"/>
    <w:rsid w:val="00135BB5"/>
    <w:rsid w:val="00136D09"/>
    <w:rsid w:val="00137870"/>
    <w:rsid w:val="001405D1"/>
    <w:rsid w:val="001406B3"/>
    <w:rsid w:val="00140DF0"/>
    <w:rsid w:val="00142FDA"/>
    <w:rsid w:val="00143251"/>
    <w:rsid w:val="00143610"/>
    <w:rsid w:val="0014366A"/>
    <w:rsid w:val="00145F79"/>
    <w:rsid w:val="0014707D"/>
    <w:rsid w:val="00154181"/>
    <w:rsid w:val="001568FB"/>
    <w:rsid w:val="00157704"/>
    <w:rsid w:val="00161B9F"/>
    <w:rsid w:val="0016212F"/>
    <w:rsid w:val="001624B1"/>
    <w:rsid w:val="00162505"/>
    <w:rsid w:val="00162560"/>
    <w:rsid w:val="00164656"/>
    <w:rsid w:val="00164F38"/>
    <w:rsid w:val="001659C7"/>
    <w:rsid w:val="00165D29"/>
    <w:rsid w:val="00171A19"/>
    <w:rsid w:val="001720B9"/>
    <w:rsid w:val="0017416A"/>
    <w:rsid w:val="00174344"/>
    <w:rsid w:val="001748DD"/>
    <w:rsid w:val="00176AEC"/>
    <w:rsid w:val="001815F1"/>
    <w:rsid w:val="001816EE"/>
    <w:rsid w:val="001819CC"/>
    <w:rsid w:val="00185CD0"/>
    <w:rsid w:val="001866AD"/>
    <w:rsid w:val="0018707B"/>
    <w:rsid w:val="00187F03"/>
    <w:rsid w:val="00191FF7"/>
    <w:rsid w:val="00192C7B"/>
    <w:rsid w:val="00194CF3"/>
    <w:rsid w:val="00197122"/>
    <w:rsid w:val="001979DB"/>
    <w:rsid w:val="001A1117"/>
    <w:rsid w:val="001A4511"/>
    <w:rsid w:val="001A4C70"/>
    <w:rsid w:val="001A5611"/>
    <w:rsid w:val="001A5B4C"/>
    <w:rsid w:val="001B000A"/>
    <w:rsid w:val="001B1C2F"/>
    <w:rsid w:val="001B3135"/>
    <w:rsid w:val="001B4837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C7E78"/>
    <w:rsid w:val="001D318E"/>
    <w:rsid w:val="001D586B"/>
    <w:rsid w:val="001D6CF9"/>
    <w:rsid w:val="001E314A"/>
    <w:rsid w:val="001E319E"/>
    <w:rsid w:val="001E4565"/>
    <w:rsid w:val="001E6C02"/>
    <w:rsid w:val="001E6F19"/>
    <w:rsid w:val="001F1C7C"/>
    <w:rsid w:val="001F3802"/>
    <w:rsid w:val="001F4FD3"/>
    <w:rsid w:val="001F516F"/>
    <w:rsid w:val="001F60E2"/>
    <w:rsid w:val="001F68A5"/>
    <w:rsid w:val="001F6BF7"/>
    <w:rsid w:val="001F6ECF"/>
    <w:rsid w:val="00200B4B"/>
    <w:rsid w:val="002013CA"/>
    <w:rsid w:val="00203953"/>
    <w:rsid w:val="00204600"/>
    <w:rsid w:val="00205194"/>
    <w:rsid w:val="002060F1"/>
    <w:rsid w:val="0021097F"/>
    <w:rsid w:val="00211D44"/>
    <w:rsid w:val="0021387F"/>
    <w:rsid w:val="00213968"/>
    <w:rsid w:val="00216DDA"/>
    <w:rsid w:val="002232E2"/>
    <w:rsid w:val="00223750"/>
    <w:rsid w:val="00224456"/>
    <w:rsid w:val="002248A3"/>
    <w:rsid w:val="00224C77"/>
    <w:rsid w:val="00225324"/>
    <w:rsid w:val="00226348"/>
    <w:rsid w:val="00227E39"/>
    <w:rsid w:val="00233770"/>
    <w:rsid w:val="0023487A"/>
    <w:rsid w:val="00235B00"/>
    <w:rsid w:val="00241C6C"/>
    <w:rsid w:val="002437DB"/>
    <w:rsid w:val="002447F6"/>
    <w:rsid w:val="00246A11"/>
    <w:rsid w:val="00251BC7"/>
    <w:rsid w:val="00252051"/>
    <w:rsid w:val="00255734"/>
    <w:rsid w:val="00256EDD"/>
    <w:rsid w:val="00257369"/>
    <w:rsid w:val="00261B89"/>
    <w:rsid w:val="0026381B"/>
    <w:rsid w:val="0026568F"/>
    <w:rsid w:val="0026697F"/>
    <w:rsid w:val="0026706B"/>
    <w:rsid w:val="002678AB"/>
    <w:rsid w:val="00271D38"/>
    <w:rsid w:val="00272E2B"/>
    <w:rsid w:val="002814D4"/>
    <w:rsid w:val="002837ED"/>
    <w:rsid w:val="00286E58"/>
    <w:rsid w:val="002953C0"/>
    <w:rsid w:val="002963F9"/>
    <w:rsid w:val="002A1F3B"/>
    <w:rsid w:val="002A2237"/>
    <w:rsid w:val="002A2640"/>
    <w:rsid w:val="002A4CEF"/>
    <w:rsid w:val="002A5876"/>
    <w:rsid w:val="002A6CE4"/>
    <w:rsid w:val="002A707B"/>
    <w:rsid w:val="002A7F4E"/>
    <w:rsid w:val="002B6740"/>
    <w:rsid w:val="002B6A64"/>
    <w:rsid w:val="002C1EBB"/>
    <w:rsid w:val="002C30D5"/>
    <w:rsid w:val="002C43D1"/>
    <w:rsid w:val="002C49D9"/>
    <w:rsid w:val="002C61D4"/>
    <w:rsid w:val="002C6255"/>
    <w:rsid w:val="002C6B65"/>
    <w:rsid w:val="002C75A5"/>
    <w:rsid w:val="002D201A"/>
    <w:rsid w:val="002D2575"/>
    <w:rsid w:val="002D645D"/>
    <w:rsid w:val="002D67E0"/>
    <w:rsid w:val="002D6BEA"/>
    <w:rsid w:val="002D74BE"/>
    <w:rsid w:val="002D7AED"/>
    <w:rsid w:val="002E0A89"/>
    <w:rsid w:val="002E27FD"/>
    <w:rsid w:val="002E3205"/>
    <w:rsid w:val="002F0194"/>
    <w:rsid w:val="002F0291"/>
    <w:rsid w:val="002F16D6"/>
    <w:rsid w:val="002F26C4"/>
    <w:rsid w:val="002F294C"/>
    <w:rsid w:val="002F68AE"/>
    <w:rsid w:val="002F79CA"/>
    <w:rsid w:val="00302515"/>
    <w:rsid w:val="00302B07"/>
    <w:rsid w:val="003062AC"/>
    <w:rsid w:val="00306D31"/>
    <w:rsid w:val="00310A34"/>
    <w:rsid w:val="0031370D"/>
    <w:rsid w:val="00313888"/>
    <w:rsid w:val="00315240"/>
    <w:rsid w:val="00320A56"/>
    <w:rsid w:val="00320DC8"/>
    <w:rsid w:val="00322A85"/>
    <w:rsid w:val="00325720"/>
    <w:rsid w:val="00326E19"/>
    <w:rsid w:val="00330A77"/>
    <w:rsid w:val="00331D6C"/>
    <w:rsid w:val="0033364D"/>
    <w:rsid w:val="00333E3F"/>
    <w:rsid w:val="00333F61"/>
    <w:rsid w:val="00334999"/>
    <w:rsid w:val="00340629"/>
    <w:rsid w:val="00340CA5"/>
    <w:rsid w:val="00341028"/>
    <w:rsid w:val="00341A0D"/>
    <w:rsid w:val="003429D7"/>
    <w:rsid w:val="00346CB9"/>
    <w:rsid w:val="00350282"/>
    <w:rsid w:val="00351E47"/>
    <w:rsid w:val="00353E34"/>
    <w:rsid w:val="00354735"/>
    <w:rsid w:val="003600E2"/>
    <w:rsid w:val="00362C90"/>
    <w:rsid w:val="003642ED"/>
    <w:rsid w:val="00364AEE"/>
    <w:rsid w:val="00365834"/>
    <w:rsid w:val="00366630"/>
    <w:rsid w:val="00367880"/>
    <w:rsid w:val="00367A44"/>
    <w:rsid w:val="00367CAC"/>
    <w:rsid w:val="00370DA8"/>
    <w:rsid w:val="0037596D"/>
    <w:rsid w:val="003809D8"/>
    <w:rsid w:val="00382285"/>
    <w:rsid w:val="00382504"/>
    <w:rsid w:val="00383D3C"/>
    <w:rsid w:val="0038509B"/>
    <w:rsid w:val="00386C8E"/>
    <w:rsid w:val="00387243"/>
    <w:rsid w:val="00392B0F"/>
    <w:rsid w:val="00392B43"/>
    <w:rsid w:val="00392F4F"/>
    <w:rsid w:val="003948EE"/>
    <w:rsid w:val="00394CB7"/>
    <w:rsid w:val="003957D0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B7316"/>
    <w:rsid w:val="003C48F1"/>
    <w:rsid w:val="003C4B19"/>
    <w:rsid w:val="003C659A"/>
    <w:rsid w:val="003C7514"/>
    <w:rsid w:val="003D1ED1"/>
    <w:rsid w:val="003D4FCB"/>
    <w:rsid w:val="003E186D"/>
    <w:rsid w:val="003E464A"/>
    <w:rsid w:val="003E5E14"/>
    <w:rsid w:val="003E719D"/>
    <w:rsid w:val="003F0669"/>
    <w:rsid w:val="003F0918"/>
    <w:rsid w:val="003F3B23"/>
    <w:rsid w:val="003F3E9E"/>
    <w:rsid w:val="003F49E2"/>
    <w:rsid w:val="003F503B"/>
    <w:rsid w:val="003F5826"/>
    <w:rsid w:val="003F60D2"/>
    <w:rsid w:val="00400735"/>
    <w:rsid w:val="00400C25"/>
    <w:rsid w:val="00404595"/>
    <w:rsid w:val="00405505"/>
    <w:rsid w:val="00410D38"/>
    <w:rsid w:val="0041331B"/>
    <w:rsid w:val="00413D44"/>
    <w:rsid w:val="00414CF9"/>
    <w:rsid w:val="0041537E"/>
    <w:rsid w:val="004174D2"/>
    <w:rsid w:val="00420580"/>
    <w:rsid w:val="0042197C"/>
    <w:rsid w:val="00422FC5"/>
    <w:rsid w:val="00423457"/>
    <w:rsid w:val="0042391C"/>
    <w:rsid w:val="004245B7"/>
    <w:rsid w:val="0042701E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410D"/>
    <w:rsid w:val="00457EAB"/>
    <w:rsid w:val="00460E98"/>
    <w:rsid w:val="00460EBC"/>
    <w:rsid w:val="004617BB"/>
    <w:rsid w:val="00462A4F"/>
    <w:rsid w:val="00462DEF"/>
    <w:rsid w:val="004639B5"/>
    <w:rsid w:val="00466E4C"/>
    <w:rsid w:val="0047062C"/>
    <w:rsid w:val="00475C62"/>
    <w:rsid w:val="00477ADD"/>
    <w:rsid w:val="00480774"/>
    <w:rsid w:val="004825FF"/>
    <w:rsid w:val="00483B12"/>
    <w:rsid w:val="00485B52"/>
    <w:rsid w:val="004907FB"/>
    <w:rsid w:val="00490DF9"/>
    <w:rsid w:val="00490F36"/>
    <w:rsid w:val="004934C5"/>
    <w:rsid w:val="00494A82"/>
    <w:rsid w:val="00494BF8"/>
    <w:rsid w:val="0049543B"/>
    <w:rsid w:val="004A1963"/>
    <w:rsid w:val="004A1CBD"/>
    <w:rsid w:val="004A25D2"/>
    <w:rsid w:val="004A50BC"/>
    <w:rsid w:val="004A57A5"/>
    <w:rsid w:val="004A5A96"/>
    <w:rsid w:val="004A5CD8"/>
    <w:rsid w:val="004A731F"/>
    <w:rsid w:val="004A76EB"/>
    <w:rsid w:val="004A7E36"/>
    <w:rsid w:val="004B0A6D"/>
    <w:rsid w:val="004B14A3"/>
    <w:rsid w:val="004B4EDE"/>
    <w:rsid w:val="004B50F0"/>
    <w:rsid w:val="004B5569"/>
    <w:rsid w:val="004B5A35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5DE"/>
    <w:rsid w:val="004E5DD6"/>
    <w:rsid w:val="004E6201"/>
    <w:rsid w:val="004E6D1D"/>
    <w:rsid w:val="004E7F7A"/>
    <w:rsid w:val="004F1DB6"/>
    <w:rsid w:val="004F31B5"/>
    <w:rsid w:val="004F4AC8"/>
    <w:rsid w:val="004F7113"/>
    <w:rsid w:val="005021E7"/>
    <w:rsid w:val="00502276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6D6"/>
    <w:rsid w:val="0054161F"/>
    <w:rsid w:val="00541932"/>
    <w:rsid w:val="00545434"/>
    <w:rsid w:val="00545A25"/>
    <w:rsid w:val="00545BD7"/>
    <w:rsid w:val="00546BDE"/>
    <w:rsid w:val="00546FE9"/>
    <w:rsid w:val="0054706B"/>
    <w:rsid w:val="00547AC7"/>
    <w:rsid w:val="00550325"/>
    <w:rsid w:val="00551694"/>
    <w:rsid w:val="0055188B"/>
    <w:rsid w:val="00551B97"/>
    <w:rsid w:val="005522C9"/>
    <w:rsid w:val="00552CB7"/>
    <w:rsid w:val="00556789"/>
    <w:rsid w:val="005578DF"/>
    <w:rsid w:val="00562ABE"/>
    <w:rsid w:val="00563319"/>
    <w:rsid w:val="00563527"/>
    <w:rsid w:val="00563C92"/>
    <w:rsid w:val="00564049"/>
    <w:rsid w:val="00564ED6"/>
    <w:rsid w:val="005671C1"/>
    <w:rsid w:val="005724C6"/>
    <w:rsid w:val="00572A23"/>
    <w:rsid w:val="0057348E"/>
    <w:rsid w:val="00573F11"/>
    <w:rsid w:val="005748ED"/>
    <w:rsid w:val="00580642"/>
    <w:rsid w:val="00581989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2A9E"/>
    <w:rsid w:val="005B2DD3"/>
    <w:rsid w:val="005B5098"/>
    <w:rsid w:val="005B588A"/>
    <w:rsid w:val="005B659A"/>
    <w:rsid w:val="005B7E0F"/>
    <w:rsid w:val="005C02F8"/>
    <w:rsid w:val="005C13F5"/>
    <w:rsid w:val="005C1C2E"/>
    <w:rsid w:val="005C2B74"/>
    <w:rsid w:val="005C2EBA"/>
    <w:rsid w:val="005C3196"/>
    <w:rsid w:val="005C52B4"/>
    <w:rsid w:val="005C74D9"/>
    <w:rsid w:val="005D3855"/>
    <w:rsid w:val="005D3E53"/>
    <w:rsid w:val="005D464E"/>
    <w:rsid w:val="005D49B2"/>
    <w:rsid w:val="005D5551"/>
    <w:rsid w:val="005D7A92"/>
    <w:rsid w:val="005E0085"/>
    <w:rsid w:val="005E109B"/>
    <w:rsid w:val="005E25BB"/>
    <w:rsid w:val="005F171A"/>
    <w:rsid w:val="005F248D"/>
    <w:rsid w:val="005F3C52"/>
    <w:rsid w:val="005F51FC"/>
    <w:rsid w:val="005F53FF"/>
    <w:rsid w:val="005F77D4"/>
    <w:rsid w:val="00601FA4"/>
    <w:rsid w:val="006042A2"/>
    <w:rsid w:val="00606174"/>
    <w:rsid w:val="00606915"/>
    <w:rsid w:val="00607529"/>
    <w:rsid w:val="00607E94"/>
    <w:rsid w:val="006230E3"/>
    <w:rsid w:val="00623830"/>
    <w:rsid w:val="00625F95"/>
    <w:rsid w:val="00631F41"/>
    <w:rsid w:val="00632714"/>
    <w:rsid w:val="00633F9C"/>
    <w:rsid w:val="00642664"/>
    <w:rsid w:val="006426D2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38FD"/>
    <w:rsid w:val="006542AE"/>
    <w:rsid w:val="0065578D"/>
    <w:rsid w:val="00656943"/>
    <w:rsid w:val="00657045"/>
    <w:rsid w:val="006575DF"/>
    <w:rsid w:val="006615B0"/>
    <w:rsid w:val="0066323E"/>
    <w:rsid w:val="00664AC0"/>
    <w:rsid w:val="00665F8C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2D4"/>
    <w:rsid w:val="0068677E"/>
    <w:rsid w:val="00694955"/>
    <w:rsid w:val="006952AC"/>
    <w:rsid w:val="00696298"/>
    <w:rsid w:val="00697CEE"/>
    <w:rsid w:val="006A7146"/>
    <w:rsid w:val="006B004E"/>
    <w:rsid w:val="006B48EB"/>
    <w:rsid w:val="006B65EA"/>
    <w:rsid w:val="006B6D15"/>
    <w:rsid w:val="006C09AA"/>
    <w:rsid w:val="006C0DE6"/>
    <w:rsid w:val="006C1399"/>
    <w:rsid w:val="006C1B8D"/>
    <w:rsid w:val="006C200F"/>
    <w:rsid w:val="006C262E"/>
    <w:rsid w:val="006C3D0A"/>
    <w:rsid w:val="006C3D86"/>
    <w:rsid w:val="006C5B73"/>
    <w:rsid w:val="006C7D11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5683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1FC1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2660"/>
    <w:rsid w:val="00763549"/>
    <w:rsid w:val="00763840"/>
    <w:rsid w:val="00763DE9"/>
    <w:rsid w:val="007646D7"/>
    <w:rsid w:val="00767954"/>
    <w:rsid w:val="00767A53"/>
    <w:rsid w:val="00770C2E"/>
    <w:rsid w:val="007763E7"/>
    <w:rsid w:val="00777472"/>
    <w:rsid w:val="00780A2C"/>
    <w:rsid w:val="00784738"/>
    <w:rsid w:val="007855D1"/>
    <w:rsid w:val="007877E3"/>
    <w:rsid w:val="00787E16"/>
    <w:rsid w:val="00790524"/>
    <w:rsid w:val="0079294C"/>
    <w:rsid w:val="00792E5B"/>
    <w:rsid w:val="00792EE6"/>
    <w:rsid w:val="00793775"/>
    <w:rsid w:val="00794149"/>
    <w:rsid w:val="0079444B"/>
    <w:rsid w:val="007A0335"/>
    <w:rsid w:val="007A7C26"/>
    <w:rsid w:val="007B10DA"/>
    <w:rsid w:val="007B21B2"/>
    <w:rsid w:val="007B4461"/>
    <w:rsid w:val="007C0CCF"/>
    <w:rsid w:val="007C3C9F"/>
    <w:rsid w:val="007C4815"/>
    <w:rsid w:val="007C73C6"/>
    <w:rsid w:val="007D1786"/>
    <w:rsid w:val="007D29F5"/>
    <w:rsid w:val="007D2EDC"/>
    <w:rsid w:val="007D39CA"/>
    <w:rsid w:val="007D3D93"/>
    <w:rsid w:val="007D5D10"/>
    <w:rsid w:val="007E08D6"/>
    <w:rsid w:val="007E6310"/>
    <w:rsid w:val="007F34EC"/>
    <w:rsid w:val="007F3FE7"/>
    <w:rsid w:val="007F4967"/>
    <w:rsid w:val="007F4FAE"/>
    <w:rsid w:val="007F73D9"/>
    <w:rsid w:val="007F76A1"/>
    <w:rsid w:val="007F7A95"/>
    <w:rsid w:val="00802C0B"/>
    <w:rsid w:val="00803828"/>
    <w:rsid w:val="00806DFE"/>
    <w:rsid w:val="008079C8"/>
    <w:rsid w:val="00807F68"/>
    <w:rsid w:val="00810A21"/>
    <w:rsid w:val="008115F9"/>
    <w:rsid w:val="00812831"/>
    <w:rsid w:val="008215CC"/>
    <w:rsid w:val="00821D49"/>
    <w:rsid w:val="00822E62"/>
    <w:rsid w:val="00822F5A"/>
    <w:rsid w:val="00823981"/>
    <w:rsid w:val="00824F4A"/>
    <w:rsid w:val="00824F55"/>
    <w:rsid w:val="00825EA0"/>
    <w:rsid w:val="00826C7F"/>
    <w:rsid w:val="008344A7"/>
    <w:rsid w:val="00836340"/>
    <w:rsid w:val="008375EC"/>
    <w:rsid w:val="008409B8"/>
    <w:rsid w:val="00840E8D"/>
    <w:rsid w:val="00842B4E"/>
    <w:rsid w:val="00843A40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13A"/>
    <w:rsid w:val="00872D84"/>
    <w:rsid w:val="00875908"/>
    <w:rsid w:val="0088308D"/>
    <w:rsid w:val="0088697E"/>
    <w:rsid w:val="008919C6"/>
    <w:rsid w:val="00892186"/>
    <w:rsid w:val="00896C0F"/>
    <w:rsid w:val="008A0763"/>
    <w:rsid w:val="008A0DA6"/>
    <w:rsid w:val="008A10C0"/>
    <w:rsid w:val="008A1345"/>
    <w:rsid w:val="008A27B1"/>
    <w:rsid w:val="008A2FC0"/>
    <w:rsid w:val="008A3DB7"/>
    <w:rsid w:val="008A41DF"/>
    <w:rsid w:val="008B11F9"/>
    <w:rsid w:val="008B3B91"/>
    <w:rsid w:val="008B504A"/>
    <w:rsid w:val="008C0CA0"/>
    <w:rsid w:val="008C400B"/>
    <w:rsid w:val="008C5A0B"/>
    <w:rsid w:val="008C5EBB"/>
    <w:rsid w:val="008C6142"/>
    <w:rsid w:val="008C7516"/>
    <w:rsid w:val="008C7FE8"/>
    <w:rsid w:val="008D1ABD"/>
    <w:rsid w:val="008D220B"/>
    <w:rsid w:val="008D2AAA"/>
    <w:rsid w:val="008D38B4"/>
    <w:rsid w:val="008D5AC9"/>
    <w:rsid w:val="008D7041"/>
    <w:rsid w:val="008E06A6"/>
    <w:rsid w:val="008E469F"/>
    <w:rsid w:val="008E5B27"/>
    <w:rsid w:val="008F0BFB"/>
    <w:rsid w:val="008F0D60"/>
    <w:rsid w:val="008F21F2"/>
    <w:rsid w:val="008F2E6F"/>
    <w:rsid w:val="008F4128"/>
    <w:rsid w:val="008F4EC6"/>
    <w:rsid w:val="00901EC6"/>
    <w:rsid w:val="009023E2"/>
    <w:rsid w:val="00902957"/>
    <w:rsid w:val="00902A02"/>
    <w:rsid w:val="0090420C"/>
    <w:rsid w:val="0090440F"/>
    <w:rsid w:val="009062BC"/>
    <w:rsid w:val="009077B3"/>
    <w:rsid w:val="0091081C"/>
    <w:rsid w:val="00910F57"/>
    <w:rsid w:val="0091104C"/>
    <w:rsid w:val="0091235C"/>
    <w:rsid w:val="00912E99"/>
    <w:rsid w:val="009137CE"/>
    <w:rsid w:val="00917F68"/>
    <w:rsid w:val="0092033A"/>
    <w:rsid w:val="0092052A"/>
    <w:rsid w:val="009218A5"/>
    <w:rsid w:val="00921AA6"/>
    <w:rsid w:val="00921B5B"/>
    <w:rsid w:val="00922357"/>
    <w:rsid w:val="00922AD6"/>
    <w:rsid w:val="00925FAA"/>
    <w:rsid w:val="00926A77"/>
    <w:rsid w:val="00930CC4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207"/>
    <w:rsid w:val="00952F96"/>
    <w:rsid w:val="0095353E"/>
    <w:rsid w:val="00953976"/>
    <w:rsid w:val="0095725E"/>
    <w:rsid w:val="00957285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5A92"/>
    <w:rsid w:val="009829D9"/>
    <w:rsid w:val="00983423"/>
    <w:rsid w:val="00983D87"/>
    <w:rsid w:val="0098603A"/>
    <w:rsid w:val="00987858"/>
    <w:rsid w:val="00990C28"/>
    <w:rsid w:val="00992A0C"/>
    <w:rsid w:val="009952C7"/>
    <w:rsid w:val="009970AA"/>
    <w:rsid w:val="009A0530"/>
    <w:rsid w:val="009A0A84"/>
    <w:rsid w:val="009A162C"/>
    <w:rsid w:val="009A3ED7"/>
    <w:rsid w:val="009A410D"/>
    <w:rsid w:val="009A4C9A"/>
    <w:rsid w:val="009A5616"/>
    <w:rsid w:val="009A63E0"/>
    <w:rsid w:val="009A7344"/>
    <w:rsid w:val="009B0D5D"/>
    <w:rsid w:val="009C0A20"/>
    <w:rsid w:val="009C1E9C"/>
    <w:rsid w:val="009C390D"/>
    <w:rsid w:val="009C5089"/>
    <w:rsid w:val="009C58F9"/>
    <w:rsid w:val="009C5B01"/>
    <w:rsid w:val="009C6657"/>
    <w:rsid w:val="009C7250"/>
    <w:rsid w:val="009C7EB8"/>
    <w:rsid w:val="009D0427"/>
    <w:rsid w:val="009D0A67"/>
    <w:rsid w:val="009D0C45"/>
    <w:rsid w:val="009D15AA"/>
    <w:rsid w:val="009D4D28"/>
    <w:rsid w:val="009D515A"/>
    <w:rsid w:val="009D5F18"/>
    <w:rsid w:val="009D6C0A"/>
    <w:rsid w:val="009E01C9"/>
    <w:rsid w:val="009E13F4"/>
    <w:rsid w:val="009E3C0C"/>
    <w:rsid w:val="009E3E1D"/>
    <w:rsid w:val="009E6B1D"/>
    <w:rsid w:val="009F246A"/>
    <w:rsid w:val="009F2CBB"/>
    <w:rsid w:val="009F3788"/>
    <w:rsid w:val="009F41F4"/>
    <w:rsid w:val="009F7330"/>
    <w:rsid w:val="00A01864"/>
    <w:rsid w:val="00A0223C"/>
    <w:rsid w:val="00A03DBD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5019"/>
    <w:rsid w:val="00A26072"/>
    <w:rsid w:val="00A266B8"/>
    <w:rsid w:val="00A301FA"/>
    <w:rsid w:val="00A30E35"/>
    <w:rsid w:val="00A3160B"/>
    <w:rsid w:val="00A330D6"/>
    <w:rsid w:val="00A33C75"/>
    <w:rsid w:val="00A36B36"/>
    <w:rsid w:val="00A3787E"/>
    <w:rsid w:val="00A4101C"/>
    <w:rsid w:val="00A410AC"/>
    <w:rsid w:val="00A431D6"/>
    <w:rsid w:val="00A453D2"/>
    <w:rsid w:val="00A45ED0"/>
    <w:rsid w:val="00A46A06"/>
    <w:rsid w:val="00A539C6"/>
    <w:rsid w:val="00A53AAD"/>
    <w:rsid w:val="00A578F5"/>
    <w:rsid w:val="00A6013A"/>
    <w:rsid w:val="00A62E79"/>
    <w:rsid w:val="00A705F2"/>
    <w:rsid w:val="00A70ABC"/>
    <w:rsid w:val="00A71CB4"/>
    <w:rsid w:val="00A74A76"/>
    <w:rsid w:val="00A74B97"/>
    <w:rsid w:val="00A7645F"/>
    <w:rsid w:val="00A80CCA"/>
    <w:rsid w:val="00A8102D"/>
    <w:rsid w:val="00A81BE2"/>
    <w:rsid w:val="00A85586"/>
    <w:rsid w:val="00A9175F"/>
    <w:rsid w:val="00A91FE0"/>
    <w:rsid w:val="00A95F45"/>
    <w:rsid w:val="00A9653B"/>
    <w:rsid w:val="00A9694E"/>
    <w:rsid w:val="00A97F70"/>
    <w:rsid w:val="00AA4266"/>
    <w:rsid w:val="00AB2527"/>
    <w:rsid w:val="00AB3D1E"/>
    <w:rsid w:val="00AB6AEB"/>
    <w:rsid w:val="00AC2D83"/>
    <w:rsid w:val="00AC4555"/>
    <w:rsid w:val="00AC4C9D"/>
    <w:rsid w:val="00AC5669"/>
    <w:rsid w:val="00AC6E08"/>
    <w:rsid w:val="00AC754C"/>
    <w:rsid w:val="00AC780F"/>
    <w:rsid w:val="00AD0B1A"/>
    <w:rsid w:val="00AD34D0"/>
    <w:rsid w:val="00AD3D26"/>
    <w:rsid w:val="00AD55FC"/>
    <w:rsid w:val="00AD6DC0"/>
    <w:rsid w:val="00AE02C5"/>
    <w:rsid w:val="00AE1DEB"/>
    <w:rsid w:val="00AE25F5"/>
    <w:rsid w:val="00AE267D"/>
    <w:rsid w:val="00AE2CC2"/>
    <w:rsid w:val="00AE3179"/>
    <w:rsid w:val="00AE497F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B28"/>
    <w:rsid w:val="00B20941"/>
    <w:rsid w:val="00B20BCF"/>
    <w:rsid w:val="00B21D2F"/>
    <w:rsid w:val="00B21E12"/>
    <w:rsid w:val="00B24B09"/>
    <w:rsid w:val="00B2584C"/>
    <w:rsid w:val="00B2594C"/>
    <w:rsid w:val="00B2696B"/>
    <w:rsid w:val="00B26FE4"/>
    <w:rsid w:val="00B27476"/>
    <w:rsid w:val="00B31AA4"/>
    <w:rsid w:val="00B325D8"/>
    <w:rsid w:val="00B333E3"/>
    <w:rsid w:val="00B3383A"/>
    <w:rsid w:val="00B36246"/>
    <w:rsid w:val="00B4095C"/>
    <w:rsid w:val="00B413B5"/>
    <w:rsid w:val="00B43003"/>
    <w:rsid w:val="00B47146"/>
    <w:rsid w:val="00B52161"/>
    <w:rsid w:val="00B5291D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F12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38C"/>
    <w:rsid w:val="00B9582C"/>
    <w:rsid w:val="00B9651A"/>
    <w:rsid w:val="00B969EC"/>
    <w:rsid w:val="00BA1A68"/>
    <w:rsid w:val="00BA1A8D"/>
    <w:rsid w:val="00BA2601"/>
    <w:rsid w:val="00BA3337"/>
    <w:rsid w:val="00BA3F0E"/>
    <w:rsid w:val="00BA4BBD"/>
    <w:rsid w:val="00BA5C7E"/>
    <w:rsid w:val="00BB086C"/>
    <w:rsid w:val="00BB09C3"/>
    <w:rsid w:val="00BB19B8"/>
    <w:rsid w:val="00BB7015"/>
    <w:rsid w:val="00BC077D"/>
    <w:rsid w:val="00BC4930"/>
    <w:rsid w:val="00BC4A55"/>
    <w:rsid w:val="00BD1112"/>
    <w:rsid w:val="00BD1B85"/>
    <w:rsid w:val="00BD2D8F"/>
    <w:rsid w:val="00BD4CA7"/>
    <w:rsid w:val="00BD7949"/>
    <w:rsid w:val="00BE087A"/>
    <w:rsid w:val="00BE0A7B"/>
    <w:rsid w:val="00BE28EE"/>
    <w:rsid w:val="00BE38A8"/>
    <w:rsid w:val="00BE7335"/>
    <w:rsid w:val="00BF15F1"/>
    <w:rsid w:val="00BF1BAE"/>
    <w:rsid w:val="00BF2F81"/>
    <w:rsid w:val="00BF3244"/>
    <w:rsid w:val="00BF34C0"/>
    <w:rsid w:val="00BF353D"/>
    <w:rsid w:val="00BF6BF1"/>
    <w:rsid w:val="00BF78FD"/>
    <w:rsid w:val="00C015A6"/>
    <w:rsid w:val="00C0164D"/>
    <w:rsid w:val="00C02FE9"/>
    <w:rsid w:val="00C10042"/>
    <w:rsid w:val="00C10C91"/>
    <w:rsid w:val="00C12374"/>
    <w:rsid w:val="00C12D87"/>
    <w:rsid w:val="00C14458"/>
    <w:rsid w:val="00C153BB"/>
    <w:rsid w:val="00C22F62"/>
    <w:rsid w:val="00C24130"/>
    <w:rsid w:val="00C244CC"/>
    <w:rsid w:val="00C244E8"/>
    <w:rsid w:val="00C25566"/>
    <w:rsid w:val="00C27669"/>
    <w:rsid w:val="00C27BFA"/>
    <w:rsid w:val="00C31DF3"/>
    <w:rsid w:val="00C31EC8"/>
    <w:rsid w:val="00C3443D"/>
    <w:rsid w:val="00C34684"/>
    <w:rsid w:val="00C34DE1"/>
    <w:rsid w:val="00C353CF"/>
    <w:rsid w:val="00C359DA"/>
    <w:rsid w:val="00C41F30"/>
    <w:rsid w:val="00C4348A"/>
    <w:rsid w:val="00C451BB"/>
    <w:rsid w:val="00C51E6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2F8E"/>
    <w:rsid w:val="00C9266C"/>
    <w:rsid w:val="00C97C1D"/>
    <w:rsid w:val="00CA09A2"/>
    <w:rsid w:val="00CA152F"/>
    <w:rsid w:val="00CA4619"/>
    <w:rsid w:val="00CB49E0"/>
    <w:rsid w:val="00CB4D05"/>
    <w:rsid w:val="00CB6C60"/>
    <w:rsid w:val="00CC2C7F"/>
    <w:rsid w:val="00CC41E1"/>
    <w:rsid w:val="00CC43FF"/>
    <w:rsid w:val="00CC63D6"/>
    <w:rsid w:val="00CD1B83"/>
    <w:rsid w:val="00CD2332"/>
    <w:rsid w:val="00CD267E"/>
    <w:rsid w:val="00CD3240"/>
    <w:rsid w:val="00CD3717"/>
    <w:rsid w:val="00CD4E49"/>
    <w:rsid w:val="00CD6773"/>
    <w:rsid w:val="00CE1BA2"/>
    <w:rsid w:val="00CE1F34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6769"/>
    <w:rsid w:val="00D1025F"/>
    <w:rsid w:val="00D12DCC"/>
    <w:rsid w:val="00D14073"/>
    <w:rsid w:val="00D1415B"/>
    <w:rsid w:val="00D14DCB"/>
    <w:rsid w:val="00D15C4D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8FE"/>
    <w:rsid w:val="00D40B46"/>
    <w:rsid w:val="00D40CD0"/>
    <w:rsid w:val="00D4235E"/>
    <w:rsid w:val="00D43B7C"/>
    <w:rsid w:val="00D45251"/>
    <w:rsid w:val="00D45FA3"/>
    <w:rsid w:val="00D4687A"/>
    <w:rsid w:val="00D46968"/>
    <w:rsid w:val="00D5095F"/>
    <w:rsid w:val="00D51056"/>
    <w:rsid w:val="00D519B5"/>
    <w:rsid w:val="00D52D85"/>
    <w:rsid w:val="00D53879"/>
    <w:rsid w:val="00D56446"/>
    <w:rsid w:val="00D56AE8"/>
    <w:rsid w:val="00D60809"/>
    <w:rsid w:val="00D61007"/>
    <w:rsid w:val="00D6108E"/>
    <w:rsid w:val="00D61235"/>
    <w:rsid w:val="00D613E7"/>
    <w:rsid w:val="00D62C30"/>
    <w:rsid w:val="00D62E51"/>
    <w:rsid w:val="00D62FF6"/>
    <w:rsid w:val="00D64008"/>
    <w:rsid w:val="00D66336"/>
    <w:rsid w:val="00D66C5E"/>
    <w:rsid w:val="00D67073"/>
    <w:rsid w:val="00D7164B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0F33"/>
    <w:rsid w:val="00D812EE"/>
    <w:rsid w:val="00D823C9"/>
    <w:rsid w:val="00D838D5"/>
    <w:rsid w:val="00D84681"/>
    <w:rsid w:val="00D851AE"/>
    <w:rsid w:val="00D87117"/>
    <w:rsid w:val="00D871CB"/>
    <w:rsid w:val="00D91670"/>
    <w:rsid w:val="00D91AF4"/>
    <w:rsid w:val="00D93276"/>
    <w:rsid w:val="00D93CF7"/>
    <w:rsid w:val="00D96540"/>
    <w:rsid w:val="00DA0259"/>
    <w:rsid w:val="00DA3046"/>
    <w:rsid w:val="00DA4A75"/>
    <w:rsid w:val="00DA509A"/>
    <w:rsid w:val="00DA7DDD"/>
    <w:rsid w:val="00DB17AA"/>
    <w:rsid w:val="00DB1FC3"/>
    <w:rsid w:val="00DB2AC9"/>
    <w:rsid w:val="00DB394F"/>
    <w:rsid w:val="00DB3C30"/>
    <w:rsid w:val="00DB4875"/>
    <w:rsid w:val="00DB650A"/>
    <w:rsid w:val="00DB6B37"/>
    <w:rsid w:val="00DB7F36"/>
    <w:rsid w:val="00DC067B"/>
    <w:rsid w:val="00DC08B6"/>
    <w:rsid w:val="00DC2739"/>
    <w:rsid w:val="00DC3754"/>
    <w:rsid w:val="00DC4504"/>
    <w:rsid w:val="00DC5FA2"/>
    <w:rsid w:val="00DC6FCE"/>
    <w:rsid w:val="00DD0167"/>
    <w:rsid w:val="00DD2EAB"/>
    <w:rsid w:val="00DD3005"/>
    <w:rsid w:val="00DD3AAC"/>
    <w:rsid w:val="00DD42DA"/>
    <w:rsid w:val="00DD5639"/>
    <w:rsid w:val="00DE0673"/>
    <w:rsid w:val="00DE5733"/>
    <w:rsid w:val="00DE5A4A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3163"/>
    <w:rsid w:val="00E07273"/>
    <w:rsid w:val="00E110B9"/>
    <w:rsid w:val="00E11444"/>
    <w:rsid w:val="00E132F5"/>
    <w:rsid w:val="00E14870"/>
    <w:rsid w:val="00E15518"/>
    <w:rsid w:val="00E176CD"/>
    <w:rsid w:val="00E21C70"/>
    <w:rsid w:val="00E2384B"/>
    <w:rsid w:val="00E23985"/>
    <w:rsid w:val="00E23DFE"/>
    <w:rsid w:val="00E23EF5"/>
    <w:rsid w:val="00E248EC"/>
    <w:rsid w:val="00E274B5"/>
    <w:rsid w:val="00E27D50"/>
    <w:rsid w:val="00E30655"/>
    <w:rsid w:val="00E306A1"/>
    <w:rsid w:val="00E306CF"/>
    <w:rsid w:val="00E315F1"/>
    <w:rsid w:val="00E31776"/>
    <w:rsid w:val="00E333F5"/>
    <w:rsid w:val="00E34A9F"/>
    <w:rsid w:val="00E34B1B"/>
    <w:rsid w:val="00E359BD"/>
    <w:rsid w:val="00E35D31"/>
    <w:rsid w:val="00E3633F"/>
    <w:rsid w:val="00E40BB6"/>
    <w:rsid w:val="00E449A6"/>
    <w:rsid w:val="00E44E6C"/>
    <w:rsid w:val="00E45537"/>
    <w:rsid w:val="00E46519"/>
    <w:rsid w:val="00E468E4"/>
    <w:rsid w:val="00E51A55"/>
    <w:rsid w:val="00E55C88"/>
    <w:rsid w:val="00E5600C"/>
    <w:rsid w:val="00E6178E"/>
    <w:rsid w:val="00E61DB6"/>
    <w:rsid w:val="00E6447A"/>
    <w:rsid w:val="00E6488C"/>
    <w:rsid w:val="00E653B1"/>
    <w:rsid w:val="00E70BF5"/>
    <w:rsid w:val="00E71618"/>
    <w:rsid w:val="00E7262A"/>
    <w:rsid w:val="00E73219"/>
    <w:rsid w:val="00E73A59"/>
    <w:rsid w:val="00E73DDD"/>
    <w:rsid w:val="00E75634"/>
    <w:rsid w:val="00E76BC2"/>
    <w:rsid w:val="00E77842"/>
    <w:rsid w:val="00E80EE3"/>
    <w:rsid w:val="00E81CE2"/>
    <w:rsid w:val="00E83F5C"/>
    <w:rsid w:val="00E84110"/>
    <w:rsid w:val="00E85655"/>
    <w:rsid w:val="00E8697B"/>
    <w:rsid w:val="00E8783D"/>
    <w:rsid w:val="00E87B49"/>
    <w:rsid w:val="00E87C3A"/>
    <w:rsid w:val="00E90116"/>
    <w:rsid w:val="00E928B8"/>
    <w:rsid w:val="00E97562"/>
    <w:rsid w:val="00EA065A"/>
    <w:rsid w:val="00EA0715"/>
    <w:rsid w:val="00EA2BDF"/>
    <w:rsid w:val="00EA3781"/>
    <w:rsid w:val="00EA395D"/>
    <w:rsid w:val="00EA4C1A"/>
    <w:rsid w:val="00EB1584"/>
    <w:rsid w:val="00EB26BF"/>
    <w:rsid w:val="00EB567B"/>
    <w:rsid w:val="00EB56F4"/>
    <w:rsid w:val="00EB5DC0"/>
    <w:rsid w:val="00EB61E9"/>
    <w:rsid w:val="00EB67D2"/>
    <w:rsid w:val="00EB6A66"/>
    <w:rsid w:val="00EB6F6F"/>
    <w:rsid w:val="00EC1621"/>
    <w:rsid w:val="00EC4352"/>
    <w:rsid w:val="00EC538A"/>
    <w:rsid w:val="00ED4C88"/>
    <w:rsid w:val="00ED56E1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5D"/>
    <w:rsid w:val="00F13C01"/>
    <w:rsid w:val="00F14B2C"/>
    <w:rsid w:val="00F21C6C"/>
    <w:rsid w:val="00F21EE8"/>
    <w:rsid w:val="00F226D3"/>
    <w:rsid w:val="00F237E1"/>
    <w:rsid w:val="00F2478F"/>
    <w:rsid w:val="00F26977"/>
    <w:rsid w:val="00F26F8C"/>
    <w:rsid w:val="00F30C2A"/>
    <w:rsid w:val="00F31701"/>
    <w:rsid w:val="00F31F89"/>
    <w:rsid w:val="00F3327F"/>
    <w:rsid w:val="00F35450"/>
    <w:rsid w:val="00F37CEB"/>
    <w:rsid w:val="00F4062B"/>
    <w:rsid w:val="00F4067B"/>
    <w:rsid w:val="00F41D8C"/>
    <w:rsid w:val="00F41E2A"/>
    <w:rsid w:val="00F45126"/>
    <w:rsid w:val="00F455E4"/>
    <w:rsid w:val="00F45687"/>
    <w:rsid w:val="00F46165"/>
    <w:rsid w:val="00F46980"/>
    <w:rsid w:val="00F53E1F"/>
    <w:rsid w:val="00F54288"/>
    <w:rsid w:val="00F55344"/>
    <w:rsid w:val="00F55409"/>
    <w:rsid w:val="00F60FDC"/>
    <w:rsid w:val="00F61023"/>
    <w:rsid w:val="00F6150A"/>
    <w:rsid w:val="00F617D4"/>
    <w:rsid w:val="00F642A5"/>
    <w:rsid w:val="00F65B81"/>
    <w:rsid w:val="00F66BC0"/>
    <w:rsid w:val="00F678DF"/>
    <w:rsid w:val="00F713BE"/>
    <w:rsid w:val="00F722E1"/>
    <w:rsid w:val="00F72305"/>
    <w:rsid w:val="00F72671"/>
    <w:rsid w:val="00F728E0"/>
    <w:rsid w:val="00F7713A"/>
    <w:rsid w:val="00F80B9A"/>
    <w:rsid w:val="00F81D19"/>
    <w:rsid w:val="00F91C5E"/>
    <w:rsid w:val="00F920EB"/>
    <w:rsid w:val="00F92BD6"/>
    <w:rsid w:val="00FA12D9"/>
    <w:rsid w:val="00FA1C7E"/>
    <w:rsid w:val="00FA40F8"/>
    <w:rsid w:val="00FA4840"/>
    <w:rsid w:val="00FA6792"/>
    <w:rsid w:val="00FB1331"/>
    <w:rsid w:val="00FB2E1F"/>
    <w:rsid w:val="00FB694E"/>
    <w:rsid w:val="00FC51CC"/>
    <w:rsid w:val="00FC5846"/>
    <w:rsid w:val="00FC5C26"/>
    <w:rsid w:val="00FD0A80"/>
    <w:rsid w:val="00FD24DC"/>
    <w:rsid w:val="00FD2552"/>
    <w:rsid w:val="00FD27EC"/>
    <w:rsid w:val="00FD77B3"/>
    <w:rsid w:val="00FE39AD"/>
    <w:rsid w:val="00FE39B2"/>
    <w:rsid w:val="00FE3D47"/>
    <w:rsid w:val="00FE4CFE"/>
    <w:rsid w:val="00FE67D9"/>
    <w:rsid w:val="00FF1B19"/>
    <w:rsid w:val="00FF27A4"/>
    <w:rsid w:val="00FF2A5D"/>
    <w:rsid w:val="00FF4295"/>
    <w:rsid w:val="00FF6AA8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9C6EF0"/>
  <w15:chartTrackingRefBased/>
  <w15:docId w15:val="{A081C022-0B09-4D24-82EF-DA3FA856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68E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19C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8919C6"/>
    <w:rPr>
      <w:rFonts w:ascii="Cambria" w:hAnsi="Cambria"/>
      <w:b/>
      <w:bCs/>
      <w:color w:val="365F91"/>
      <w:sz w:val="24"/>
      <w:szCs w:val="28"/>
      <w:lang w:val="x-none" w:eastAsia="x-none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ormalny tekst,Akapit z listą3,Obiekt,BulletC,Akapit z listą31,NOWY,Akapit z listą32,List Paragraph,CW_Lista,Numerowanie,Akapit z listą BS,sw tekst,Kolorowa lista — akcent 11,Nagłowek 3,L1,Preambuła,Dot pt,F5 List Paragraph,Recommendation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A3F0E"/>
    <w:rPr>
      <w:sz w:val="24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Numerowanie Znak,Akapit z listą BS Znak,sw tekst Znak,Nagłowek 3 Znak,L1 Znak"/>
    <w:link w:val="Akapitzlist"/>
    <w:uiPriority w:val="34"/>
    <w:qFormat/>
    <w:locked/>
    <w:rsid w:val="002F0194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1C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805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Agnieszka Rutkowska-Komornik</cp:lastModifiedBy>
  <cp:revision>13</cp:revision>
  <cp:lastPrinted>2013-04-03T06:33:00Z</cp:lastPrinted>
  <dcterms:created xsi:type="dcterms:W3CDTF">2023-09-04T13:36:00Z</dcterms:created>
  <dcterms:modified xsi:type="dcterms:W3CDTF">2023-09-04T14:08:00Z</dcterms:modified>
</cp:coreProperties>
</file>